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338CC" w14:textId="77777777" w:rsidR="00FB0B89" w:rsidRPr="00793F8C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KORDIS JMK, a.s</w:t>
      </w:r>
      <w:r w:rsidR="00FB0B89" w:rsidRPr="00793F8C">
        <w:rPr>
          <w:rFonts w:cs="Arial"/>
          <w:sz w:val="22"/>
          <w:szCs w:val="22"/>
        </w:rPr>
        <w:t>.</w:t>
      </w:r>
    </w:p>
    <w:p w14:paraId="11C6E1C6" w14:textId="77777777" w:rsidR="00FB0B89" w:rsidRPr="00793F8C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>
        <w:rPr>
          <w:rFonts w:cs="Arial"/>
          <w:szCs w:val="22"/>
        </w:rPr>
        <w:t>Nové s</w:t>
      </w:r>
      <w:r w:rsidR="00FB0B89" w:rsidRPr="00793F8C">
        <w:rPr>
          <w:rFonts w:cs="Arial"/>
          <w:szCs w:val="22"/>
        </w:rPr>
        <w:t xml:space="preserve">ady </w:t>
      </w:r>
      <w:r w:rsidR="00FB0B89">
        <w:rPr>
          <w:rFonts w:cs="Arial"/>
          <w:szCs w:val="22"/>
        </w:rPr>
        <w:t>946/</w:t>
      </w:r>
      <w:r w:rsidR="00FB0B89" w:rsidRPr="00793F8C">
        <w:rPr>
          <w:rFonts w:cs="Arial"/>
          <w:szCs w:val="22"/>
        </w:rPr>
        <w:t xml:space="preserve">30, 602 </w:t>
      </w:r>
      <w:proofErr w:type="gramStart"/>
      <w:r w:rsidR="00FB0B89" w:rsidRPr="00793F8C">
        <w:rPr>
          <w:rFonts w:cs="Arial"/>
          <w:szCs w:val="22"/>
        </w:rPr>
        <w:t>00</w:t>
      </w:r>
      <w:r w:rsidR="005D4870">
        <w:rPr>
          <w:rFonts w:cs="Arial"/>
          <w:szCs w:val="22"/>
        </w:rPr>
        <w:t xml:space="preserve">  </w:t>
      </w:r>
      <w:r w:rsidR="00FB0B89" w:rsidRPr="00793F8C">
        <w:rPr>
          <w:rFonts w:cs="Arial"/>
          <w:szCs w:val="22"/>
        </w:rPr>
        <w:t>Brno</w:t>
      </w:r>
      <w:proofErr w:type="gramEnd"/>
    </w:p>
    <w:p w14:paraId="15D01F8E" w14:textId="77777777" w:rsidR="00FB0B89" w:rsidRPr="00793F8C" w:rsidRDefault="00FB0B89" w:rsidP="00FB0B89">
      <w:pPr>
        <w:spacing w:before="0" w:after="0"/>
      </w:pPr>
    </w:p>
    <w:p w14:paraId="6C574E05" w14:textId="77777777" w:rsidR="00FB0B89" w:rsidRDefault="00FB0B89" w:rsidP="00FB0B89">
      <w:pPr>
        <w:spacing w:before="0" w:after="0"/>
      </w:pPr>
    </w:p>
    <w:p w14:paraId="6C5901F0" w14:textId="77777777" w:rsidR="00FB0B89" w:rsidRDefault="00FB0B89" w:rsidP="00FB0B89">
      <w:pPr>
        <w:spacing w:before="0" w:after="0"/>
      </w:pPr>
    </w:p>
    <w:p w14:paraId="2DAC3239" w14:textId="77777777" w:rsidR="00FB0B89" w:rsidRDefault="00FB0B89" w:rsidP="00FB0B89">
      <w:pPr>
        <w:spacing w:before="0" w:after="0"/>
      </w:pPr>
    </w:p>
    <w:p w14:paraId="420F8D0C" w14:textId="77777777" w:rsidR="00FB0B89" w:rsidRDefault="00FB0B89" w:rsidP="00FB0B89">
      <w:pPr>
        <w:spacing w:before="0" w:after="0"/>
      </w:pPr>
    </w:p>
    <w:p w14:paraId="69A2E51E" w14:textId="77777777" w:rsidR="00FB0B89" w:rsidRDefault="00FB0B89" w:rsidP="00FB0B89">
      <w:pPr>
        <w:spacing w:before="0" w:after="0"/>
      </w:pPr>
    </w:p>
    <w:p w14:paraId="293C8EFC" w14:textId="77777777" w:rsidR="00FB0B89" w:rsidRDefault="00FB0B89" w:rsidP="00FB0B89">
      <w:pPr>
        <w:spacing w:before="0" w:after="0"/>
      </w:pPr>
    </w:p>
    <w:p w14:paraId="13462048" w14:textId="77777777" w:rsidR="00FB0B89" w:rsidRDefault="00FB0B89" w:rsidP="00FB0B89">
      <w:pPr>
        <w:spacing w:before="0" w:after="0"/>
      </w:pPr>
    </w:p>
    <w:p w14:paraId="04512F9E" w14:textId="77777777" w:rsidR="00FB0B89" w:rsidRDefault="00FB0B89" w:rsidP="00FB0B89">
      <w:pPr>
        <w:spacing w:before="0" w:after="0"/>
      </w:pPr>
    </w:p>
    <w:p w14:paraId="399C827C" w14:textId="77777777" w:rsidR="00FB0B89" w:rsidRDefault="00FB0B89" w:rsidP="00FB0B89">
      <w:pPr>
        <w:spacing w:before="0" w:after="0"/>
      </w:pPr>
    </w:p>
    <w:p w14:paraId="4446B0D4" w14:textId="77777777" w:rsidR="00FB0B89" w:rsidRDefault="00FB0B89" w:rsidP="00FB0B89">
      <w:pPr>
        <w:spacing w:before="0" w:after="0"/>
      </w:pPr>
    </w:p>
    <w:p w14:paraId="66FA906D" w14:textId="77777777" w:rsidR="00FB0B89" w:rsidRDefault="00FB0B89" w:rsidP="00FB0B89">
      <w:pPr>
        <w:spacing w:before="0" w:after="0"/>
      </w:pPr>
    </w:p>
    <w:p w14:paraId="35839684" w14:textId="77777777" w:rsidR="00FB0B89" w:rsidRPr="00793F8C" w:rsidRDefault="00FB0B89" w:rsidP="00FB0B89">
      <w:pPr>
        <w:spacing w:before="0" w:after="0"/>
      </w:pPr>
    </w:p>
    <w:p w14:paraId="14321588" w14:textId="77777777" w:rsidR="00FB0B89" w:rsidRPr="00793F8C" w:rsidRDefault="00FB0B89" w:rsidP="00FB0B89">
      <w:pPr>
        <w:spacing w:before="0" w:after="0"/>
      </w:pPr>
    </w:p>
    <w:p w14:paraId="6070B222" w14:textId="77777777" w:rsidR="00FB0B89" w:rsidRPr="00793F8C" w:rsidRDefault="00FB0B89" w:rsidP="00FB0B89">
      <w:pPr>
        <w:spacing w:before="0" w:after="0"/>
      </w:pPr>
    </w:p>
    <w:p w14:paraId="5E6EB73D" w14:textId="77777777" w:rsidR="00FB0B89" w:rsidRPr="00793F8C" w:rsidRDefault="00FB0B89" w:rsidP="00FB0B89">
      <w:pPr>
        <w:spacing w:before="0" w:after="0"/>
        <w:rPr>
          <w:rFonts w:cs="Arial"/>
        </w:rPr>
      </w:pPr>
    </w:p>
    <w:p w14:paraId="587886C9" w14:textId="77777777" w:rsidR="00FB0B89" w:rsidRPr="006C41C3" w:rsidRDefault="000169CC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>
        <w:rPr>
          <w:rFonts w:cs="Arial"/>
          <w:b/>
          <w:sz w:val="52"/>
          <w:szCs w:val="52"/>
        </w:rPr>
        <w:t>Standardy</w:t>
      </w:r>
      <w:r w:rsidR="00CC2003">
        <w:rPr>
          <w:rFonts w:cs="Arial"/>
          <w:b/>
          <w:sz w:val="52"/>
          <w:szCs w:val="52"/>
        </w:rPr>
        <w:t xml:space="preserve"> finančních toků</w:t>
      </w:r>
      <w:r w:rsidR="00CC2003">
        <w:rPr>
          <w:rFonts w:cs="Arial"/>
          <w:b/>
          <w:sz w:val="52"/>
          <w:szCs w:val="52"/>
        </w:rPr>
        <w:br/>
        <w:t>v</w:t>
      </w:r>
      <w:r w:rsidR="003957DA" w:rsidRPr="006C41C3">
        <w:rPr>
          <w:rFonts w:cs="Arial"/>
          <w:b/>
          <w:sz w:val="52"/>
          <w:szCs w:val="52"/>
        </w:rPr>
        <w:t xml:space="preserve"> IDS JMK</w:t>
      </w:r>
    </w:p>
    <w:p w14:paraId="22D7AEE1" w14:textId="77777777" w:rsidR="00FB0B89" w:rsidRPr="006C41C3" w:rsidRDefault="00FB0B89" w:rsidP="00FB0B89">
      <w:pPr>
        <w:spacing w:before="0" w:after="0"/>
        <w:jc w:val="left"/>
        <w:rPr>
          <w:szCs w:val="22"/>
        </w:rPr>
      </w:pPr>
    </w:p>
    <w:p w14:paraId="475CA9C1" w14:textId="77777777" w:rsidR="00FB0B89" w:rsidRPr="006C41C3" w:rsidRDefault="00FB0B89" w:rsidP="00FB0B89">
      <w:pPr>
        <w:spacing w:before="0" w:after="0"/>
        <w:jc w:val="left"/>
        <w:rPr>
          <w:szCs w:val="22"/>
        </w:rPr>
      </w:pPr>
    </w:p>
    <w:p w14:paraId="48E93DE9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36F8E398" w14:textId="77777777" w:rsidR="00FB0B89" w:rsidRPr="006C41C3" w:rsidRDefault="00FB0B89" w:rsidP="00FB0B89">
      <w:pPr>
        <w:spacing w:before="0" w:after="0"/>
      </w:pPr>
    </w:p>
    <w:p w14:paraId="054010CB" w14:textId="77777777" w:rsidR="00FB0B89" w:rsidRPr="006C41C3" w:rsidRDefault="00FB0B89" w:rsidP="00FB0B89">
      <w:pPr>
        <w:spacing w:before="0" w:after="0"/>
      </w:pPr>
    </w:p>
    <w:p w14:paraId="05D0F5AB" w14:textId="77777777" w:rsidR="00FB0B89" w:rsidRPr="006C41C3" w:rsidRDefault="00FB0B89" w:rsidP="00FB0B89">
      <w:pPr>
        <w:spacing w:before="0" w:after="0"/>
      </w:pPr>
    </w:p>
    <w:p w14:paraId="3C6D6442" w14:textId="77777777" w:rsidR="00FB0B89" w:rsidRPr="00534C02" w:rsidRDefault="005D4870" w:rsidP="00FB0B89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Září 2018</w:t>
      </w:r>
    </w:p>
    <w:p w14:paraId="4BAC0839" w14:textId="77777777" w:rsidR="00FB0B89" w:rsidRPr="001157BC" w:rsidRDefault="00FB0B89" w:rsidP="00FB0B89">
      <w:pPr>
        <w:spacing w:before="0" w:after="0"/>
        <w:rPr>
          <w:rFonts w:cs="Arial"/>
        </w:rPr>
      </w:pPr>
    </w:p>
    <w:p w14:paraId="21C46127" w14:textId="77777777" w:rsidR="00FB0B89" w:rsidRPr="001157BC" w:rsidRDefault="00FB0B89" w:rsidP="00FB0B89">
      <w:pPr>
        <w:spacing w:before="0" w:after="0"/>
        <w:rPr>
          <w:rFonts w:cs="Arial"/>
        </w:rPr>
      </w:pPr>
    </w:p>
    <w:p w14:paraId="05CFE4F8" w14:textId="77777777" w:rsidR="00FB0B89" w:rsidRPr="001157BC" w:rsidRDefault="00FB0B89" w:rsidP="00FB0B89">
      <w:pPr>
        <w:spacing w:before="0" w:after="0"/>
        <w:rPr>
          <w:rFonts w:cs="Arial"/>
        </w:rPr>
      </w:pPr>
    </w:p>
    <w:p w14:paraId="138FC2BB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0D2E4219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42AA7B78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214F81E3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0236AC66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06806ABF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078BE2E1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1C8B92C5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318A4D43" w14:textId="77777777" w:rsidR="00FB0B89" w:rsidRPr="006C41C3" w:rsidRDefault="00FB0B89" w:rsidP="00FB0B89">
      <w:pPr>
        <w:spacing w:before="0" w:after="0"/>
        <w:rPr>
          <w:rFonts w:cs="Arial"/>
        </w:rPr>
      </w:pPr>
    </w:p>
    <w:p w14:paraId="21C2D10B" w14:textId="77777777" w:rsidR="00FB0B89" w:rsidRPr="006C41C3" w:rsidRDefault="00FB0B89" w:rsidP="00FB0B89">
      <w:pPr>
        <w:jc w:val="right"/>
        <w:rPr>
          <w:rFonts w:cs="Arial"/>
          <w:szCs w:val="22"/>
        </w:rPr>
      </w:pPr>
      <w:r w:rsidRPr="006C41C3">
        <w:object w:dxaOrig="3736" w:dyaOrig="1786" w14:anchorId="4F5456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pt;height:89.6pt" o:ole="">
            <v:imagedata r:id="rId8" o:title=""/>
          </v:shape>
          <o:OLEObject Type="Embed" ProgID="CorelDraw.Graphic.8" ShapeID="_x0000_i1025" DrawAspect="Content" ObjectID="_1600154717" r:id="rId9"/>
        </w:object>
      </w:r>
    </w:p>
    <w:p w14:paraId="49DA5455" w14:textId="0B88C0D0" w:rsidR="006B0B72" w:rsidRPr="006C41C3" w:rsidRDefault="00FB0B89" w:rsidP="006B0B72">
      <w:pPr>
        <w:spacing w:before="0" w:after="0"/>
        <w:rPr>
          <w:b/>
        </w:rPr>
      </w:pPr>
      <w:r w:rsidRPr="006C41C3">
        <w:rPr>
          <w:rFonts w:cs="Arial"/>
          <w:szCs w:val="22"/>
        </w:rPr>
        <w:br w:type="page"/>
      </w:r>
      <w:r w:rsidR="006B0B72" w:rsidRPr="006C41C3">
        <w:rPr>
          <w:b/>
          <w:sz w:val="24"/>
        </w:rPr>
        <w:lastRenderedPageBreak/>
        <w:t>I</w:t>
      </w:r>
      <w:r w:rsidR="006B0B72" w:rsidRPr="00361C2B">
        <w:rPr>
          <w:b/>
          <w:sz w:val="24"/>
        </w:rPr>
        <w:t>.  POVINNOSTI PLÁTCŮ DANĚ</w:t>
      </w:r>
    </w:p>
    <w:p w14:paraId="57E229B4" w14:textId="77777777" w:rsidR="006B0B72" w:rsidRPr="006C41C3" w:rsidRDefault="006B0B72" w:rsidP="006B0B72">
      <w:pPr>
        <w:spacing w:before="0" w:after="0"/>
      </w:pPr>
    </w:p>
    <w:p w14:paraId="1859978C" w14:textId="77777777" w:rsidR="00AB1279" w:rsidRDefault="00AB1279" w:rsidP="00AB1279">
      <w:pPr>
        <w:pStyle w:val="Odstavecseseznamem"/>
        <w:numPr>
          <w:ilvl w:val="0"/>
          <w:numId w:val="14"/>
        </w:numPr>
        <w:spacing w:before="0" w:after="0"/>
        <w:ind w:left="284" w:hanging="284"/>
      </w:pPr>
      <w:r w:rsidRPr="006C41C3">
        <w:t>Jednotliví dopravci (plátci DPH) jsou povinni na základě příslušných ustanovení zákona o dani z přidané hodnoty v platném znění odvádět DPH z tržeb z prodeje jízdních dokladů IDS JMK (prodaných pod jejich obchodním jménem) uskutečněných v daném kalendářním měsíci příslušnému finančnímu úřadu</w:t>
      </w:r>
      <w:r>
        <w:t>, neboť není znám faktický podíl realizované dopravy všech zapojených dopravců v IDS JMK</w:t>
      </w:r>
      <w:r w:rsidRPr="006C41C3">
        <w:t>.</w:t>
      </w:r>
    </w:p>
    <w:p w14:paraId="4017A13D" w14:textId="703C0E44" w:rsidR="00AB1279" w:rsidRPr="005C6404" w:rsidRDefault="00AB1279" w:rsidP="005C6404">
      <w:pPr>
        <w:spacing w:before="0" w:after="0"/>
        <w:rPr>
          <w:sz w:val="14"/>
          <w:szCs w:val="14"/>
        </w:rPr>
      </w:pPr>
    </w:p>
    <w:p w14:paraId="659170A8" w14:textId="77777777" w:rsidR="00AB1279" w:rsidRPr="005C6404" w:rsidRDefault="00AB1279" w:rsidP="00AB1279">
      <w:pPr>
        <w:pStyle w:val="Odstavecseseznamem"/>
        <w:numPr>
          <w:ilvl w:val="0"/>
          <w:numId w:val="14"/>
        </w:numPr>
        <w:spacing w:before="0" w:after="0"/>
        <w:ind w:left="284" w:hanging="284"/>
        <w:rPr>
          <w:szCs w:val="22"/>
        </w:rPr>
      </w:pPr>
      <w:r w:rsidRPr="00AE54B2">
        <w:t>Za kalendářní měsíc, ve kterém bude po provedení clearingu zjiště</w:t>
      </w:r>
      <w:r>
        <w:t>n</w:t>
      </w:r>
      <w:r w:rsidRPr="00AE54B2">
        <w:t xml:space="preserve"> skutečný rozsah realizované dopravy, dopravce provede opravu základu daně dle §42 zákona o dani z přidané hodnoty v platném znění, která se považuje za samostatné zdanitelné plnění. O této skutečnosti vydá dopravce účetní opravný doklad, provede opravu v evidenci pro daňové účely a současně tuto skutečnost uvede v daňovém přiznání a kontrolním hlášení.</w:t>
      </w:r>
    </w:p>
    <w:p w14:paraId="179BD286" w14:textId="77777777" w:rsidR="00AB1279" w:rsidRPr="005D4870" w:rsidRDefault="00AB1279" w:rsidP="00AB1279">
      <w:pPr>
        <w:tabs>
          <w:tab w:val="left" w:pos="284"/>
        </w:tabs>
        <w:spacing w:before="0" w:after="0"/>
        <w:ind w:left="284" w:hanging="284"/>
        <w:rPr>
          <w:sz w:val="14"/>
          <w:szCs w:val="14"/>
        </w:rPr>
      </w:pPr>
    </w:p>
    <w:p w14:paraId="4FE80AF6" w14:textId="7F01728D" w:rsidR="00AB1279" w:rsidRDefault="00AB1279" w:rsidP="00AB1279">
      <w:pPr>
        <w:spacing w:before="0" w:after="0"/>
        <w:ind w:left="284" w:hanging="284"/>
        <w:rPr>
          <w:rFonts w:cs="Arial"/>
          <w:szCs w:val="22"/>
        </w:rPr>
      </w:pPr>
      <w:r>
        <w:t>3.</w:t>
      </w:r>
      <w:r>
        <w:tab/>
        <w:t>Po provedení clearingu zajišťuje odvod DPH z finanční úhrady kompenzace ztráty způsobené poskytováním státem nařízenými</w:t>
      </w:r>
      <w:r w:rsidRPr="000454E2">
        <w:t xml:space="preserve"> slevami jízdného pro vymezené skupiny cestujících</w:t>
      </w:r>
      <w:r>
        <w:t xml:space="preserve"> vyplacené dopravcům Ministerstvem dopravy každý z dopravců samostatně. V kalendářním měsíci, kdy bude výše kompenzace ze strany Ministerstva dopravy potvrzena, nejpozději však přijetím příslušné částky kompenzace, </w:t>
      </w:r>
      <w:proofErr w:type="gramStart"/>
      <w:r>
        <w:t>dopravce  provede</w:t>
      </w:r>
      <w:proofErr w:type="gramEnd"/>
      <w:r>
        <w:t xml:space="preserve"> opravu základu daně  dle § 42 zákona o dani z přidané hodnoty jako samostatné zdanitelné plnění. </w:t>
      </w:r>
      <w:r w:rsidRPr="00AE54B2">
        <w:t>O této skutečnosti vy</w:t>
      </w:r>
      <w:r>
        <w:t>staví</w:t>
      </w:r>
      <w:r w:rsidRPr="00AE54B2">
        <w:t xml:space="preserve"> dopravce </w:t>
      </w:r>
      <w:proofErr w:type="gramStart"/>
      <w:r>
        <w:t xml:space="preserve">interní </w:t>
      </w:r>
      <w:r w:rsidRPr="00AE54B2">
        <w:t xml:space="preserve"> opravný</w:t>
      </w:r>
      <w:proofErr w:type="gramEnd"/>
      <w:r>
        <w:t xml:space="preserve"> daňový </w:t>
      </w:r>
      <w:r w:rsidRPr="00AE54B2">
        <w:t xml:space="preserve"> doklad, provede opravu v evidenci pro daňové účely a současně tuto skutečnost uvede v daňovém přiznání a kontrolním hlášení</w:t>
      </w:r>
      <w:r w:rsidR="005C6404">
        <w:t>.</w:t>
      </w:r>
    </w:p>
    <w:p w14:paraId="3C4388E2" w14:textId="77777777" w:rsidR="005D4870" w:rsidRDefault="005D4870" w:rsidP="00FB0B89">
      <w:pPr>
        <w:spacing w:before="0" w:after="0"/>
        <w:jc w:val="left"/>
        <w:rPr>
          <w:rFonts w:cs="Arial"/>
          <w:szCs w:val="22"/>
        </w:rPr>
      </w:pPr>
    </w:p>
    <w:p w14:paraId="547D8B5B" w14:textId="77777777" w:rsidR="005C6404" w:rsidRPr="006C41C3" w:rsidRDefault="005C6404" w:rsidP="00FB0B89">
      <w:pPr>
        <w:spacing w:before="0" w:after="0"/>
        <w:jc w:val="left"/>
        <w:rPr>
          <w:rFonts w:cs="Arial"/>
          <w:szCs w:val="22"/>
        </w:rPr>
      </w:pPr>
    </w:p>
    <w:p w14:paraId="05E713CE" w14:textId="77777777" w:rsidR="007944E6" w:rsidRPr="006C41C3" w:rsidRDefault="00DC6660" w:rsidP="00FB0B89">
      <w:pPr>
        <w:spacing w:before="0" w:after="0"/>
        <w:jc w:val="left"/>
        <w:rPr>
          <w:rFonts w:cs="Arial"/>
          <w:b/>
        </w:rPr>
      </w:pPr>
      <w:r w:rsidRPr="006C41C3">
        <w:rPr>
          <w:b/>
          <w:caps/>
          <w:sz w:val="24"/>
          <w:szCs w:val="24"/>
        </w:rPr>
        <w:t>I</w:t>
      </w:r>
      <w:r w:rsidR="006B0B72" w:rsidRPr="006C41C3">
        <w:rPr>
          <w:b/>
          <w:caps/>
          <w:sz w:val="24"/>
          <w:szCs w:val="24"/>
        </w:rPr>
        <w:t>I</w:t>
      </w:r>
      <w:r w:rsidRPr="006C41C3">
        <w:rPr>
          <w:b/>
          <w:caps/>
          <w:sz w:val="24"/>
          <w:szCs w:val="24"/>
        </w:rPr>
        <w:t>.</w:t>
      </w:r>
      <w:r w:rsidRPr="006C41C3">
        <w:rPr>
          <w:b/>
        </w:rPr>
        <w:t xml:space="preserve">  </w:t>
      </w:r>
      <w:r w:rsidR="007877FA" w:rsidRPr="006C41C3">
        <w:rPr>
          <w:b/>
          <w:sz w:val="24"/>
          <w:szCs w:val="24"/>
        </w:rPr>
        <w:t>T</w:t>
      </w:r>
      <w:r w:rsidR="00FB0B89" w:rsidRPr="006C41C3">
        <w:rPr>
          <w:b/>
          <w:sz w:val="24"/>
          <w:szCs w:val="24"/>
        </w:rPr>
        <w:t>OKY</w:t>
      </w:r>
      <w:r w:rsidR="007877FA" w:rsidRPr="006C41C3">
        <w:rPr>
          <w:b/>
          <w:sz w:val="24"/>
          <w:szCs w:val="24"/>
        </w:rPr>
        <w:t xml:space="preserve"> </w:t>
      </w:r>
      <w:r w:rsidR="00FB0B89" w:rsidRPr="006C41C3">
        <w:rPr>
          <w:b/>
          <w:sz w:val="24"/>
          <w:szCs w:val="24"/>
        </w:rPr>
        <w:t>FINANCÍ</w:t>
      </w:r>
      <w:r w:rsidR="007877FA" w:rsidRPr="006C41C3">
        <w:rPr>
          <w:b/>
          <w:sz w:val="24"/>
          <w:szCs w:val="24"/>
        </w:rPr>
        <w:t xml:space="preserve"> </w:t>
      </w:r>
      <w:r w:rsidR="00FB0B89" w:rsidRPr="006C41C3">
        <w:rPr>
          <w:b/>
          <w:sz w:val="24"/>
          <w:szCs w:val="24"/>
        </w:rPr>
        <w:t>V</w:t>
      </w:r>
      <w:r w:rsidR="007877FA" w:rsidRPr="006C41C3">
        <w:rPr>
          <w:b/>
          <w:sz w:val="24"/>
          <w:szCs w:val="24"/>
        </w:rPr>
        <w:t> IDS JMK</w:t>
      </w:r>
    </w:p>
    <w:p w14:paraId="0CEF872D" w14:textId="77777777" w:rsidR="00DC6660" w:rsidRPr="006C41C3" w:rsidRDefault="00DC6660" w:rsidP="00E342FD">
      <w:pPr>
        <w:spacing w:before="0" w:after="0"/>
      </w:pPr>
    </w:p>
    <w:p w14:paraId="5C218BCF" w14:textId="77777777" w:rsidR="008D2218" w:rsidRDefault="00F51741" w:rsidP="005D4870">
      <w:pPr>
        <w:numPr>
          <w:ilvl w:val="0"/>
          <w:numId w:val="3"/>
        </w:numPr>
        <w:tabs>
          <w:tab w:val="clear" w:pos="644"/>
          <w:tab w:val="num" w:pos="284"/>
        </w:tabs>
        <w:spacing w:before="0" w:after="0"/>
        <w:ind w:left="284" w:right="-1" w:hanging="284"/>
      </w:pPr>
      <w:r>
        <w:t>T</w:t>
      </w:r>
      <w:r w:rsidR="007944E6" w:rsidRPr="006C41C3">
        <w:t>ok tr</w:t>
      </w:r>
      <w:r w:rsidR="00431AD2" w:rsidRPr="006C41C3">
        <w:t>ž</w:t>
      </w:r>
      <w:r w:rsidR="00431AD2" w:rsidRPr="00F63845">
        <w:t xml:space="preserve">eb bude oddělený od toku </w:t>
      </w:r>
      <w:r>
        <w:t>jiných finančních prostředků</w:t>
      </w:r>
      <w:r w:rsidRPr="00F63845">
        <w:t xml:space="preserve"> </w:t>
      </w:r>
      <w:r w:rsidR="007944E6" w:rsidRPr="00F63845">
        <w:t xml:space="preserve">a bude probíhat na základě Smlouvy o podmínkách přepravy v IDS </w:t>
      </w:r>
      <w:r w:rsidR="000C3C38">
        <w:t xml:space="preserve">JMK </w:t>
      </w:r>
      <w:r w:rsidR="007944E6" w:rsidRPr="00F63845">
        <w:t>a zajištění činností souvisejících s </w:t>
      </w:r>
      <w:r w:rsidR="000C3C38">
        <w:t>provoz</w:t>
      </w:r>
      <w:r w:rsidR="007944E6" w:rsidRPr="00F63845">
        <w:t>ováním IDS JMK.</w:t>
      </w:r>
    </w:p>
    <w:p w14:paraId="0DFD6276" w14:textId="77777777" w:rsidR="001B5B45" w:rsidRPr="001B5B45" w:rsidRDefault="001B5B45" w:rsidP="005D487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4CB70FAD" w14:textId="77777777" w:rsidR="00F96D54" w:rsidRPr="00AB1279" w:rsidRDefault="007944E6" w:rsidP="005D4870">
      <w:pPr>
        <w:numPr>
          <w:ilvl w:val="0"/>
          <w:numId w:val="3"/>
        </w:numPr>
        <w:tabs>
          <w:tab w:val="clear" w:pos="644"/>
          <w:tab w:val="num" w:pos="284"/>
        </w:tabs>
        <w:spacing w:before="0" w:after="0"/>
        <w:ind w:left="284" w:right="-1" w:hanging="284"/>
        <w:rPr>
          <w:color w:val="000000" w:themeColor="text1"/>
        </w:rPr>
      </w:pPr>
      <w:r w:rsidRPr="006C41C3">
        <w:t>Jednotliví dopravci jsou povinni údaje o tržbách v IDS JMK (</w:t>
      </w:r>
      <w:r w:rsidRPr="00AB1279">
        <w:rPr>
          <w:color w:val="000000" w:themeColor="text1"/>
        </w:rPr>
        <w:t xml:space="preserve">bez DPH i včetně DPH) za příslušný kalendářní měsíc sdělit KORDIS do 7. pracovního dne následujícího měsíce </w:t>
      </w:r>
      <w:r w:rsidR="008E7D08" w:rsidRPr="00AB1279">
        <w:rPr>
          <w:color w:val="000000" w:themeColor="text1"/>
        </w:rPr>
        <w:t>takto:</w:t>
      </w:r>
    </w:p>
    <w:p w14:paraId="25E12C47" w14:textId="77777777" w:rsidR="00DC6660" w:rsidRPr="00AB1279" w:rsidRDefault="00DC6660" w:rsidP="00DC6660">
      <w:pPr>
        <w:spacing w:before="0" w:after="0"/>
        <w:rPr>
          <w:color w:val="000000" w:themeColor="text1"/>
          <w:sz w:val="14"/>
          <w:szCs w:val="14"/>
        </w:rPr>
      </w:pPr>
      <w:bookmarkStart w:id="0" w:name="OLE_LINK1"/>
    </w:p>
    <w:bookmarkEnd w:id="0"/>
    <w:p w14:paraId="4A6C5DC2" w14:textId="77777777" w:rsidR="007944E6" w:rsidRPr="006C41C3" w:rsidRDefault="00162211" w:rsidP="00DC6660">
      <w:pPr>
        <w:spacing w:before="0" w:after="0"/>
        <w:ind w:left="714" w:hanging="357"/>
      </w:pPr>
      <w:r w:rsidRPr="00AB1279">
        <w:rPr>
          <w:color w:val="000000" w:themeColor="text1"/>
        </w:rPr>
        <w:t>a)</w:t>
      </w:r>
      <w:r w:rsidRPr="00AB1279">
        <w:rPr>
          <w:color w:val="000000" w:themeColor="text1"/>
        </w:rPr>
        <w:tab/>
      </w:r>
      <w:r w:rsidR="007944E6" w:rsidRPr="00AB1279">
        <w:rPr>
          <w:color w:val="000000" w:themeColor="text1"/>
        </w:rPr>
        <w:t xml:space="preserve">Všichni dopravci zajišťující prodej </w:t>
      </w:r>
      <w:r w:rsidR="00821EF6" w:rsidRPr="00AB1279">
        <w:rPr>
          <w:color w:val="000000" w:themeColor="text1"/>
        </w:rPr>
        <w:t>jízdenek v</w:t>
      </w:r>
      <w:r w:rsidR="00760907" w:rsidRPr="00AB1279">
        <w:rPr>
          <w:color w:val="000000" w:themeColor="text1"/>
        </w:rPr>
        <w:t xml:space="preserve"> elektronických </w:t>
      </w:r>
      <w:r w:rsidR="00821EF6" w:rsidRPr="00AB1279">
        <w:rPr>
          <w:color w:val="000000" w:themeColor="text1"/>
        </w:rPr>
        <w:t xml:space="preserve">odbavovacích zařízeních </w:t>
      </w:r>
      <w:r w:rsidR="008E7D08" w:rsidRPr="00AB1279">
        <w:rPr>
          <w:color w:val="000000" w:themeColor="text1"/>
        </w:rPr>
        <w:t xml:space="preserve">každý kalendářní měsíc </w:t>
      </w:r>
      <w:r w:rsidR="007944E6" w:rsidRPr="00AB1279">
        <w:rPr>
          <w:color w:val="000000" w:themeColor="text1"/>
        </w:rPr>
        <w:t>dodají KORDIS v písemné podobě (poštou</w:t>
      </w:r>
      <w:r w:rsidR="008E2473" w:rsidRPr="00AB1279">
        <w:rPr>
          <w:color w:val="000000" w:themeColor="text1"/>
        </w:rPr>
        <w:t>, datovou schránkou</w:t>
      </w:r>
      <w:r w:rsidR="007944E6" w:rsidRPr="00AB1279">
        <w:rPr>
          <w:color w:val="000000" w:themeColor="text1"/>
        </w:rPr>
        <w:t>) přehl</w:t>
      </w:r>
      <w:r w:rsidR="008E7D08" w:rsidRPr="00AB1279">
        <w:rPr>
          <w:color w:val="000000" w:themeColor="text1"/>
        </w:rPr>
        <w:t>edy o tržbách z jednorázových jízdenek a</w:t>
      </w:r>
      <w:r w:rsidR="007944E6" w:rsidRPr="00AB1279">
        <w:rPr>
          <w:color w:val="000000" w:themeColor="text1"/>
        </w:rPr>
        <w:t xml:space="preserve"> o tržbách z </w:t>
      </w:r>
      <w:proofErr w:type="spellStart"/>
      <w:r w:rsidR="007944E6" w:rsidRPr="00AB1279">
        <w:rPr>
          <w:color w:val="000000" w:themeColor="text1"/>
        </w:rPr>
        <w:t>předplatních</w:t>
      </w:r>
      <w:proofErr w:type="spellEnd"/>
      <w:r w:rsidR="007944E6" w:rsidRPr="00AB1279">
        <w:rPr>
          <w:color w:val="000000" w:themeColor="text1"/>
        </w:rPr>
        <w:t xml:space="preserve"> jízdenek s uvedením </w:t>
      </w:r>
      <w:r w:rsidR="005A7DBA" w:rsidRPr="00AB1279">
        <w:rPr>
          <w:color w:val="000000" w:themeColor="text1"/>
        </w:rPr>
        <w:t xml:space="preserve">souhrnné </w:t>
      </w:r>
      <w:r w:rsidR="007944E6" w:rsidRPr="00AB1279">
        <w:rPr>
          <w:color w:val="000000" w:themeColor="text1"/>
        </w:rPr>
        <w:t xml:space="preserve">výše tržeb za </w:t>
      </w:r>
      <w:r w:rsidR="005A7DBA" w:rsidRPr="00AB1279">
        <w:rPr>
          <w:color w:val="000000" w:themeColor="text1"/>
        </w:rPr>
        <w:t>jedno</w:t>
      </w:r>
      <w:r w:rsidR="007944E6" w:rsidRPr="00AB1279">
        <w:rPr>
          <w:color w:val="000000" w:themeColor="text1"/>
        </w:rPr>
        <w:t>rázové a předplatní jízdenky bez DPH</w:t>
      </w:r>
      <w:r w:rsidR="008E7D08" w:rsidRPr="00AB1279">
        <w:rPr>
          <w:color w:val="000000" w:themeColor="text1"/>
        </w:rPr>
        <w:t xml:space="preserve"> i včetně </w:t>
      </w:r>
      <w:r w:rsidR="007944E6" w:rsidRPr="00AB1279">
        <w:rPr>
          <w:color w:val="000000" w:themeColor="text1"/>
        </w:rPr>
        <w:t>DPH. Dopravci měsíčně doda</w:t>
      </w:r>
      <w:r w:rsidR="008E7D08" w:rsidRPr="00AB1279">
        <w:rPr>
          <w:color w:val="000000" w:themeColor="text1"/>
        </w:rPr>
        <w:t>jí KORDIS kopie kumulovaných údajů</w:t>
      </w:r>
      <w:r w:rsidR="007944E6" w:rsidRPr="00AB1279">
        <w:rPr>
          <w:color w:val="000000" w:themeColor="text1"/>
        </w:rPr>
        <w:t xml:space="preserve"> z</w:t>
      </w:r>
      <w:r w:rsidR="007944E6" w:rsidRPr="006C41C3">
        <w:t xml:space="preserve">e všech registrovaných </w:t>
      </w:r>
      <w:r w:rsidR="00760907" w:rsidRPr="006C41C3">
        <w:t>elektronických odbavovacích zařízení</w:t>
      </w:r>
      <w:r w:rsidR="00760907" w:rsidRPr="001157BC">
        <w:t xml:space="preserve"> </w:t>
      </w:r>
      <w:r w:rsidR="00720547" w:rsidRPr="001157BC">
        <w:t xml:space="preserve">dle </w:t>
      </w:r>
      <w:r w:rsidR="007944E6" w:rsidRPr="001157BC">
        <w:t>Tech</w:t>
      </w:r>
      <w:r w:rsidR="007944E6" w:rsidRPr="006C41C3">
        <w:t xml:space="preserve">nických a provozních </w:t>
      </w:r>
      <w:r w:rsidR="00AB72D4" w:rsidRPr="006C41C3">
        <w:t>standardů</w:t>
      </w:r>
      <w:r w:rsidR="006A3CC5" w:rsidRPr="00F63845">
        <w:t>.</w:t>
      </w:r>
    </w:p>
    <w:p w14:paraId="3A55BDA2" w14:textId="77777777" w:rsidR="001F16AF" w:rsidRPr="006C41C3" w:rsidRDefault="001F16AF" w:rsidP="001F16AF">
      <w:pPr>
        <w:spacing w:before="0" w:after="0"/>
        <w:rPr>
          <w:sz w:val="14"/>
          <w:szCs w:val="14"/>
        </w:rPr>
      </w:pPr>
    </w:p>
    <w:p w14:paraId="0658C7BF" w14:textId="77777777" w:rsidR="00E54654" w:rsidRPr="006C41C3" w:rsidRDefault="00E54654" w:rsidP="00DC6660">
      <w:pPr>
        <w:autoSpaceDE w:val="0"/>
        <w:autoSpaceDN w:val="0"/>
        <w:adjustRightInd w:val="0"/>
        <w:spacing w:before="0" w:after="0"/>
        <w:ind w:left="714"/>
      </w:pPr>
      <w:r w:rsidRPr="006C41C3">
        <w:t xml:space="preserve">Všichni dopravci zajišťující prodej </w:t>
      </w:r>
      <w:r w:rsidR="00760907" w:rsidRPr="006C41C3">
        <w:t>jízdenek v elektronických odbavovacích zařízeních</w:t>
      </w:r>
      <w:r w:rsidRPr="006C41C3">
        <w:t xml:space="preserve"> poskytnou datové s</w:t>
      </w:r>
      <w:r w:rsidR="00760907" w:rsidRPr="006C41C3">
        <w:t>oubory o prodaných</w:t>
      </w:r>
      <w:r w:rsidRPr="006C41C3">
        <w:t xml:space="preserve"> jízdenkách z</w:t>
      </w:r>
      <w:r w:rsidR="00760907" w:rsidRPr="006C41C3">
        <w:t> elektronických odbavovacích zařízení</w:t>
      </w:r>
      <w:r w:rsidR="00C6753B" w:rsidRPr="006C41C3">
        <w:t xml:space="preserve"> v elektronické podobě. </w:t>
      </w:r>
      <w:r w:rsidRPr="006C41C3">
        <w:t>Tyto so</w:t>
      </w:r>
      <w:r w:rsidR="003A0AC1" w:rsidRPr="006C41C3">
        <w:t xml:space="preserve">ubory budou obsahovat podrobné </w:t>
      </w:r>
      <w:r w:rsidRPr="006C41C3">
        <w:t>úda</w:t>
      </w:r>
      <w:r w:rsidR="001A2F43" w:rsidRPr="006C41C3">
        <w:t xml:space="preserve">je o všech vydaných jízdenkách, a to zejména: řidič, strojek, odpočet, číslo jízdenky, nulován, linka, spoj, tarif, </w:t>
      </w:r>
      <w:proofErr w:type="spellStart"/>
      <w:r w:rsidR="001A2F43" w:rsidRPr="006C41C3">
        <w:t>evid</w:t>
      </w:r>
      <w:proofErr w:type="spellEnd"/>
      <w:r w:rsidR="001A2F43" w:rsidRPr="006C41C3">
        <w:t>. č. zastávky z,</w:t>
      </w:r>
      <w:r w:rsidR="00E3784C" w:rsidRPr="006C41C3">
        <w:t xml:space="preserve"> </w:t>
      </w:r>
      <w:proofErr w:type="spellStart"/>
      <w:r w:rsidR="00E3784C" w:rsidRPr="006C41C3">
        <w:t>evid</w:t>
      </w:r>
      <w:proofErr w:type="spellEnd"/>
      <w:r w:rsidR="00E3784C" w:rsidRPr="006C41C3">
        <w:t>. č. zastávky do,</w:t>
      </w:r>
      <w:r w:rsidR="001A2F43" w:rsidRPr="006C41C3">
        <w:t xml:space="preserve"> cena, měna, datum a čas vydání. </w:t>
      </w:r>
      <w:r w:rsidRPr="006C41C3">
        <w:t xml:space="preserve">Datové soubory budou vytvořeny zvlášť pro každou linku a budou vyexportovány do souboru </w:t>
      </w:r>
      <w:r w:rsidR="003A0AC1" w:rsidRPr="006C41C3">
        <w:t>*</w:t>
      </w:r>
      <w:r w:rsidRPr="006C41C3">
        <w:t>.</w:t>
      </w:r>
      <w:proofErr w:type="spellStart"/>
      <w:r w:rsidRPr="006C41C3">
        <w:t>csv</w:t>
      </w:r>
      <w:proofErr w:type="spellEnd"/>
      <w:r w:rsidRPr="006C41C3">
        <w:t>.</w:t>
      </w:r>
      <w:r w:rsidR="008E7D08" w:rsidRPr="006C41C3">
        <w:t xml:space="preserve"> </w:t>
      </w:r>
      <w:r w:rsidRPr="006C41C3">
        <w:t>Formát datového souboru může být ze strany KORDIS po dohodě s dopravci změněn.</w:t>
      </w:r>
    </w:p>
    <w:p w14:paraId="16F3A057" w14:textId="77777777" w:rsidR="001F16AF" w:rsidRPr="006C41C3" w:rsidRDefault="001F16AF" w:rsidP="001F16AF">
      <w:pPr>
        <w:spacing w:before="0" w:after="0"/>
        <w:rPr>
          <w:sz w:val="14"/>
          <w:szCs w:val="14"/>
        </w:rPr>
      </w:pPr>
    </w:p>
    <w:p w14:paraId="1B5AD4B1" w14:textId="77777777" w:rsidR="00315349" w:rsidRPr="006C41C3" w:rsidRDefault="00315349" w:rsidP="00315349">
      <w:pPr>
        <w:autoSpaceDE w:val="0"/>
        <w:autoSpaceDN w:val="0"/>
        <w:adjustRightInd w:val="0"/>
        <w:spacing w:before="0" w:after="0"/>
        <w:ind w:left="714" w:hanging="357"/>
      </w:pPr>
      <w:r w:rsidRPr="006C41C3">
        <w:t>b)</w:t>
      </w:r>
      <w:r w:rsidRPr="006C41C3">
        <w:tab/>
      </w:r>
      <w:r w:rsidR="007D7FB6" w:rsidRPr="006C41C3">
        <w:t>U organizátora prode</w:t>
      </w:r>
      <w:r w:rsidR="00AC78A5" w:rsidRPr="006C41C3">
        <w:t xml:space="preserve">je </w:t>
      </w:r>
      <w:proofErr w:type="spellStart"/>
      <w:r w:rsidR="00AC78A5" w:rsidRPr="006C41C3">
        <w:t>předplatních</w:t>
      </w:r>
      <w:proofErr w:type="spellEnd"/>
      <w:r w:rsidR="00AC78A5" w:rsidRPr="006C41C3">
        <w:t xml:space="preserve"> jízdenek</w:t>
      </w:r>
      <w:r w:rsidR="007D7FB6" w:rsidRPr="006C41C3">
        <w:t xml:space="preserve"> </w:t>
      </w:r>
      <w:r w:rsidR="00B32228">
        <w:t xml:space="preserve">na pobočkách České pošty, </w:t>
      </w:r>
      <w:proofErr w:type="spellStart"/>
      <w:r w:rsidR="00B32228">
        <w:t>s.p</w:t>
      </w:r>
      <w:proofErr w:type="spellEnd"/>
      <w:r w:rsidR="00B32228">
        <w:t>.,</w:t>
      </w:r>
      <w:r w:rsidR="007D7FB6" w:rsidRPr="006C41C3">
        <w:t xml:space="preserve"> u autodopravců </w:t>
      </w:r>
      <w:r w:rsidR="00B32228">
        <w:t xml:space="preserve">a na dalších prodejních místech </w:t>
      </w:r>
      <w:r w:rsidR="007D7FB6" w:rsidRPr="006C41C3">
        <w:t xml:space="preserve">(dále distributor) je lhůta pro poskytnutí údajů </w:t>
      </w:r>
      <w:r w:rsidR="007D7FB6" w:rsidRPr="00717ABD">
        <w:t>o tržbách v</w:t>
      </w:r>
      <w:r w:rsidR="008F7308" w:rsidRPr="00717ABD">
        <w:t xml:space="preserve"> Tarifu</w:t>
      </w:r>
      <w:r w:rsidR="007D7FB6" w:rsidRPr="00717ABD">
        <w:t> IDS JMK (</w:t>
      </w:r>
      <w:r w:rsidR="007D7FB6" w:rsidRPr="00AB1279">
        <w:rPr>
          <w:color w:val="000000" w:themeColor="text1"/>
        </w:rPr>
        <w:t>bez DPH i včetně DPH) za příslušný kalendářní měsíc s</w:t>
      </w:r>
      <w:r w:rsidRPr="00AB1279">
        <w:rPr>
          <w:color w:val="000000" w:themeColor="text1"/>
        </w:rPr>
        <w:t> ohledem na zapracování údajů České pošty</w:t>
      </w:r>
      <w:r w:rsidR="007D7FB6" w:rsidRPr="00AB1279">
        <w:rPr>
          <w:color w:val="000000" w:themeColor="text1"/>
        </w:rPr>
        <w:t xml:space="preserve">, </w:t>
      </w:r>
      <w:proofErr w:type="spellStart"/>
      <w:r w:rsidR="007D7FB6" w:rsidRPr="00AB1279">
        <w:rPr>
          <w:color w:val="000000" w:themeColor="text1"/>
        </w:rPr>
        <w:t>s.p</w:t>
      </w:r>
      <w:proofErr w:type="spellEnd"/>
      <w:r w:rsidR="007D7FB6" w:rsidRPr="00AB1279">
        <w:rPr>
          <w:color w:val="000000" w:themeColor="text1"/>
        </w:rPr>
        <w:t xml:space="preserve">. </w:t>
      </w:r>
      <w:r w:rsidRPr="00AB1279">
        <w:rPr>
          <w:color w:val="000000" w:themeColor="text1"/>
        </w:rPr>
        <w:t xml:space="preserve">stanovena odchylně od ostatních dopravců na 8. pracovní den následujícího měsíce. Údaje o členění </w:t>
      </w:r>
      <w:proofErr w:type="spellStart"/>
      <w:r w:rsidRPr="00AB1279">
        <w:rPr>
          <w:color w:val="000000" w:themeColor="text1"/>
        </w:rPr>
        <w:t>předplatních</w:t>
      </w:r>
      <w:proofErr w:type="spellEnd"/>
      <w:r w:rsidRPr="00AB1279">
        <w:rPr>
          <w:color w:val="000000" w:themeColor="text1"/>
        </w:rPr>
        <w:t xml:space="preserve"> jízdenek, vydaných Českou poštou,</w:t>
      </w:r>
      <w:r w:rsidR="007D7FB6" w:rsidRPr="00AB1279">
        <w:rPr>
          <w:color w:val="000000" w:themeColor="text1"/>
        </w:rPr>
        <w:t xml:space="preserve"> </w:t>
      </w:r>
      <w:proofErr w:type="spellStart"/>
      <w:r w:rsidR="007D7FB6" w:rsidRPr="00AB1279">
        <w:rPr>
          <w:color w:val="000000" w:themeColor="text1"/>
        </w:rPr>
        <w:t>s.p</w:t>
      </w:r>
      <w:proofErr w:type="spellEnd"/>
      <w:r w:rsidR="007D7FB6" w:rsidRPr="00AB1279">
        <w:rPr>
          <w:color w:val="000000" w:themeColor="text1"/>
        </w:rPr>
        <w:t xml:space="preserve">., dle </w:t>
      </w:r>
      <w:r w:rsidR="008C30E6" w:rsidRPr="00AB1279">
        <w:rPr>
          <w:color w:val="000000" w:themeColor="text1"/>
        </w:rPr>
        <w:t xml:space="preserve">druhů a </w:t>
      </w:r>
      <w:r w:rsidR="007D7FB6" w:rsidRPr="00AB1279">
        <w:rPr>
          <w:color w:val="000000" w:themeColor="text1"/>
        </w:rPr>
        <w:t>zón poskytne distributor</w:t>
      </w:r>
      <w:r w:rsidR="00717ABD" w:rsidRPr="00AB1279">
        <w:rPr>
          <w:color w:val="000000" w:themeColor="text1"/>
        </w:rPr>
        <w:t xml:space="preserve"> společnosti KORDIS do 5</w:t>
      </w:r>
      <w:r w:rsidRPr="00AB1279">
        <w:rPr>
          <w:color w:val="000000" w:themeColor="text1"/>
        </w:rPr>
        <w:t xml:space="preserve">. pracovního dne následujícího </w:t>
      </w:r>
      <w:r w:rsidRPr="00717ABD">
        <w:t>měsíce</w:t>
      </w:r>
      <w:r w:rsidRPr="006C41C3">
        <w:t>.</w:t>
      </w:r>
    </w:p>
    <w:p w14:paraId="02414F9D" w14:textId="77777777" w:rsidR="007D7FB6" w:rsidRPr="006C41C3" w:rsidRDefault="007D7FB6" w:rsidP="007D7FB6">
      <w:pPr>
        <w:autoSpaceDE w:val="0"/>
        <w:autoSpaceDN w:val="0"/>
        <w:adjustRightInd w:val="0"/>
        <w:spacing w:before="0" w:after="0"/>
        <w:ind w:left="714" w:hanging="357"/>
        <w:rPr>
          <w:szCs w:val="22"/>
        </w:rPr>
      </w:pPr>
      <w:r w:rsidRPr="006C41C3">
        <w:lastRenderedPageBreak/>
        <w:t>c)</w:t>
      </w:r>
      <w:r w:rsidRPr="006C41C3">
        <w:tab/>
      </w:r>
      <w:r w:rsidRPr="006C41C3">
        <w:rPr>
          <w:szCs w:val="22"/>
        </w:rPr>
        <w:t xml:space="preserve">Dopravci, kteří zajišťují prodej jednorázových a </w:t>
      </w:r>
      <w:proofErr w:type="spellStart"/>
      <w:r w:rsidRPr="006C41C3">
        <w:rPr>
          <w:szCs w:val="22"/>
        </w:rPr>
        <w:t>předplatních</w:t>
      </w:r>
      <w:proofErr w:type="spellEnd"/>
      <w:r w:rsidRPr="006C41C3">
        <w:rPr>
          <w:szCs w:val="22"/>
        </w:rPr>
        <w:t xml:space="preserve"> jí</w:t>
      </w:r>
      <w:r w:rsidR="00DD25E7">
        <w:rPr>
          <w:szCs w:val="22"/>
        </w:rPr>
        <w:t>zdenek pod obchodním jménem Dopravního podniku města Brna</w:t>
      </w:r>
      <w:r w:rsidRPr="006C41C3">
        <w:rPr>
          <w:szCs w:val="22"/>
        </w:rPr>
        <w:t>, a.s.</w:t>
      </w:r>
      <w:r w:rsidR="00DD25E7">
        <w:rPr>
          <w:szCs w:val="22"/>
        </w:rPr>
        <w:t xml:space="preserve"> (dále jen DPMB)</w:t>
      </w:r>
      <w:r w:rsidRPr="006C41C3">
        <w:rPr>
          <w:szCs w:val="22"/>
        </w:rPr>
        <w:t xml:space="preserve"> nebo pod obchodním jménem distributora</w:t>
      </w:r>
      <w:r w:rsidR="00A27117" w:rsidRPr="006C41C3">
        <w:rPr>
          <w:szCs w:val="22"/>
        </w:rPr>
        <w:t>,</w:t>
      </w:r>
      <w:r w:rsidRPr="006C41C3">
        <w:rPr>
          <w:szCs w:val="22"/>
        </w:rPr>
        <w:t xml:space="preserve"> poskytnou KORDIS přehled prodaných jednorázových i </w:t>
      </w:r>
      <w:proofErr w:type="spellStart"/>
      <w:r w:rsidRPr="006C41C3">
        <w:rPr>
          <w:szCs w:val="22"/>
        </w:rPr>
        <w:t>předplatních</w:t>
      </w:r>
      <w:proofErr w:type="spellEnd"/>
      <w:r w:rsidRPr="006C41C3">
        <w:rPr>
          <w:szCs w:val="22"/>
        </w:rPr>
        <w:t xml:space="preserve"> jízdenek – kopii formuláře poskytovaného </w:t>
      </w:r>
      <w:r w:rsidR="00DD25E7">
        <w:rPr>
          <w:szCs w:val="22"/>
        </w:rPr>
        <w:t>měsíčně dle smlouvy s DPMB</w:t>
      </w:r>
      <w:r w:rsidRPr="006C41C3">
        <w:rPr>
          <w:szCs w:val="22"/>
        </w:rPr>
        <w:t xml:space="preserve"> nebo s distributorem s rozčleněním dle </w:t>
      </w:r>
      <w:r w:rsidR="008C30E6" w:rsidRPr="006C41C3">
        <w:rPr>
          <w:szCs w:val="22"/>
        </w:rPr>
        <w:t xml:space="preserve">druhů a </w:t>
      </w:r>
      <w:r w:rsidRPr="006C41C3">
        <w:rPr>
          <w:szCs w:val="22"/>
        </w:rPr>
        <w:t>zón, na něž byly předplatní jízdenky vydány.</w:t>
      </w:r>
    </w:p>
    <w:p w14:paraId="1E97DE4E" w14:textId="77777777" w:rsidR="001F16AF" w:rsidRPr="006C41C3" w:rsidRDefault="001F16AF" w:rsidP="001F16AF">
      <w:pPr>
        <w:spacing w:before="0" w:after="0"/>
        <w:rPr>
          <w:sz w:val="14"/>
          <w:szCs w:val="14"/>
        </w:rPr>
      </w:pPr>
    </w:p>
    <w:p w14:paraId="43380684" w14:textId="77777777" w:rsidR="00F96D54" w:rsidRPr="00AB1279" w:rsidRDefault="007D7FB6" w:rsidP="00DC6660">
      <w:pPr>
        <w:autoSpaceDE w:val="0"/>
        <w:autoSpaceDN w:val="0"/>
        <w:adjustRightInd w:val="0"/>
        <w:spacing w:before="0" w:after="0"/>
        <w:ind w:left="714" w:hanging="357"/>
        <w:rPr>
          <w:strike/>
          <w:color w:val="000000" w:themeColor="text1"/>
          <w:szCs w:val="22"/>
        </w:rPr>
      </w:pPr>
      <w:r w:rsidRPr="006C41C3">
        <w:t>d</w:t>
      </w:r>
      <w:r w:rsidR="00162211" w:rsidRPr="006C41C3">
        <w:t>)</w:t>
      </w:r>
      <w:r w:rsidR="00162211" w:rsidRPr="006C41C3">
        <w:tab/>
      </w:r>
      <w:r w:rsidR="007944E6" w:rsidRPr="006C41C3">
        <w:t xml:space="preserve">DPMB za každý kalendářní měsíc dodá </w:t>
      </w:r>
      <w:r w:rsidR="008C30E6" w:rsidRPr="006C41C3">
        <w:t>KORDIS v písemné podobě</w:t>
      </w:r>
      <w:r w:rsidR="007944E6" w:rsidRPr="006C41C3">
        <w:t xml:space="preserve"> </w:t>
      </w:r>
      <w:r w:rsidR="008C30E6" w:rsidRPr="006C41C3">
        <w:t xml:space="preserve">počty prodaných jednorázových a </w:t>
      </w:r>
      <w:proofErr w:type="spellStart"/>
      <w:r w:rsidR="008C30E6" w:rsidRPr="006C41C3">
        <w:t>předplatních</w:t>
      </w:r>
      <w:proofErr w:type="spellEnd"/>
      <w:r w:rsidR="008C30E6" w:rsidRPr="006C41C3">
        <w:t xml:space="preserve"> přenosných jízdenek podle druhů a dále v členění: vlastní prodej z elektronických odbavovacích zařízení, vlastní prodej mimo elektronická odbavovací zařízení, komisionářský prodej rozčleně</w:t>
      </w:r>
      <w:r w:rsidR="00A27117" w:rsidRPr="006C41C3">
        <w:t>ný dle jednotlivých</w:t>
      </w:r>
      <w:r w:rsidR="008C30E6" w:rsidRPr="006C41C3">
        <w:rPr>
          <w:szCs w:val="22"/>
        </w:rPr>
        <w:t xml:space="preserve"> </w:t>
      </w:r>
      <w:r w:rsidR="008C30E6" w:rsidRPr="006C41C3">
        <w:t>komisionář</w:t>
      </w:r>
      <w:r w:rsidR="008C30E6" w:rsidRPr="006C41C3">
        <w:rPr>
          <w:szCs w:val="22"/>
        </w:rPr>
        <w:t>ů</w:t>
      </w:r>
      <w:r w:rsidR="00A27117" w:rsidRPr="006C41C3">
        <w:rPr>
          <w:szCs w:val="22"/>
        </w:rPr>
        <w:t>.</w:t>
      </w:r>
      <w:r w:rsidR="008C30E6" w:rsidRPr="006C41C3">
        <w:rPr>
          <w:szCs w:val="22"/>
        </w:rPr>
        <w:t xml:space="preserve"> </w:t>
      </w:r>
      <w:r w:rsidR="008C30E6" w:rsidRPr="006C41C3">
        <w:t>Dále DP</w:t>
      </w:r>
      <w:r w:rsidR="00DD25E7">
        <w:t>MB</w:t>
      </w:r>
      <w:r w:rsidR="008C30E6" w:rsidRPr="006C41C3">
        <w:t xml:space="preserve"> dodá KORDIS v elektronické podobě datové soubory o prodeji </w:t>
      </w:r>
      <w:proofErr w:type="spellStart"/>
      <w:r w:rsidR="008C30E6" w:rsidRPr="006C41C3">
        <w:t>předplatních</w:t>
      </w:r>
      <w:proofErr w:type="spellEnd"/>
      <w:r w:rsidR="008C30E6" w:rsidRPr="006C41C3">
        <w:t xml:space="preserve"> jízdenek (výstup ze zařízení CASPRO, načtený v MS Excel). V písemné podobě dodá DPMB </w:t>
      </w:r>
      <w:r w:rsidR="007944E6" w:rsidRPr="006C41C3">
        <w:t>přehled zvlášť o tržbách z jedn</w:t>
      </w:r>
      <w:r w:rsidR="00D51BB4" w:rsidRPr="006C41C3">
        <w:t xml:space="preserve">orázových jízdenek a o tržbách </w:t>
      </w:r>
      <w:r w:rsidR="007944E6" w:rsidRPr="006C41C3">
        <w:t>z </w:t>
      </w:r>
      <w:proofErr w:type="spellStart"/>
      <w:r w:rsidR="007944E6" w:rsidRPr="006C41C3">
        <w:t>předplatních</w:t>
      </w:r>
      <w:proofErr w:type="spellEnd"/>
      <w:r w:rsidR="007944E6" w:rsidRPr="006C41C3">
        <w:t xml:space="preserve"> </w:t>
      </w:r>
      <w:r w:rsidR="00D51BB4" w:rsidRPr="00AB1279">
        <w:rPr>
          <w:color w:val="000000" w:themeColor="text1"/>
        </w:rPr>
        <w:t>j</w:t>
      </w:r>
      <w:r w:rsidR="007944E6" w:rsidRPr="00AB1279">
        <w:rPr>
          <w:color w:val="000000" w:themeColor="text1"/>
        </w:rPr>
        <w:t xml:space="preserve">ízdenek </w:t>
      </w:r>
      <w:r w:rsidR="004B7C17" w:rsidRPr="00AB1279">
        <w:rPr>
          <w:color w:val="000000" w:themeColor="text1"/>
        </w:rPr>
        <w:t>bez DPH a</w:t>
      </w:r>
      <w:r w:rsidR="007944E6" w:rsidRPr="00AB1279">
        <w:rPr>
          <w:color w:val="000000" w:themeColor="text1"/>
        </w:rPr>
        <w:t xml:space="preserve"> včetně DPH.</w:t>
      </w:r>
    </w:p>
    <w:p w14:paraId="575EDEED" w14:textId="77777777" w:rsidR="001F16AF" w:rsidRPr="006C41C3" w:rsidRDefault="001F16AF" w:rsidP="001F16AF">
      <w:pPr>
        <w:spacing w:before="0" w:after="0"/>
        <w:rPr>
          <w:sz w:val="14"/>
          <w:szCs w:val="14"/>
        </w:rPr>
      </w:pPr>
    </w:p>
    <w:p w14:paraId="6D9B164B" w14:textId="77777777" w:rsidR="007944E6" w:rsidRPr="00AB1279" w:rsidRDefault="007D7FB6" w:rsidP="00DC6660">
      <w:pPr>
        <w:autoSpaceDE w:val="0"/>
        <w:autoSpaceDN w:val="0"/>
        <w:adjustRightInd w:val="0"/>
        <w:spacing w:before="0" w:after="0"/>
        <w:ind w:left="714" w:hanging="357"/>
        <w:rPr>
          <w:rFonts w:cs="Arial"/>
          <w:color w:val="000000" w:themeColor="text1"/>
          <w:szCs w:val="22"/>
        </w:rPr>
      </w:pPr>
      <w:r w:rsidRPr="00361C2B">
        <w:t>e</w:t>
      </w:r>
      <w:r w:rsidR="00162211" w:rsidRPr="00361C2B">
        <w:t>)</w:t>
      </w:r>
      <w:r w:rsidR="00162211" w:rsidRPr="00361C2B">
        <w:tab/>
      </w:r>
      <w:r w:rsidR="00361C2B" w:rsidRPr="00361C2B">
        <w:t>Železniční dopravci</w:t>
      </w:r>
      <w:r w:rsidR="00361C2B" w:rsidRPr="00361C2B">
        <w:rPr>
          <w:rFonts w:cs="Arial"/>
          <w:szCs w:val="22"/>
        </w:rPr>
        <w:t xml:space="preserve"> za každý</w:t>
      </w:r>
      <w:r w:rsidR="00361C2B">
        <w:rPr>
          <w:rFonts w:cs="Arial"/>
          <w:szCs w:val="22"/>
        </w:rPr>
        <w:t xml:space="preserve"> kalendářní měsíc dodají</w:t>
      </w:r>
      <w:r w:rsidR="0028168F" w:rsidRPr="006C41C3">
        <w:rPr>
          <w:rFonts w:cs="Arial"/>
          <w:szCs w:val="22"/>
        </w:rPr>
        <w:t xml:space="preserve"> KORDIS </w:t>
      </w:r>
      <w:r w:rsidR="009751B7" w:rsidRPr="006C41C3">
        <w:rPr>
          <w:rFonts w:cs="Arial"/>
          <w:szCs w:val="22"/>
        </w:rPr>
        <w:t>v elektronické</w:t>
      </w:r>
      <w:r w:rsidR="005431C3" w:rsidRPr="006C41C3">
        <w:rPr>
          <w:rFonts w:cs="Arial"/>
          <w:szCs w:val="22"/>
        </w:rPr>
        <w:t xml:space="preserve"> podobě </w:t>
      </w:r>
      <w:r w:rsidR="009751B7" w:rsidRPr="006C41C3">
        <w:rPr>
          <w:rFonts w:cs="Arial"/>
          <w:szCs w:val="22"/>
        </w:rPr>
        <w:t xml:space="preserve">datové soubory </w:t>
      </w:r>
      <w:r w:rsidR="005431C3" w:rsidRPr="006C41C3">
        <w:rPr>
          <w:rFonts w:cs="Arial"/>
          <w:szCs w:val="22"/>
        </w:rPr>
        <w:t xml:space="preserve">o </w:t>
      </w:r>
      <w:r w:rsidR="009751B7" w:rsidRPr="006C41C3">
        <w:rPr>
          <w:rFonts w:cs="Arial"/>
          <w:szCs w:val="22"/>
        </w:rPr>
        <w:t>prodeji</w:t>
      </w:r>
      <w:r w:rsidR="005431C3" w:rsidRPr="006C41C3">
        <w:rPr>
          <w:rFonts w:cs="Arial"/>
          <w:szCs w:val="22"/>
        </w:rPr>
        <w:t xml:space="preserve"> </w:t>
      </w:r>
      <w:r w:rsidR="009751B7" w:rsidRPr="006C41C3">
        <w:rPr>
          <w:rFonts w:cs="Arial"/>
          <w:szCs w:val="22"/>
        </w:rPr>
        <w:t xml:space="preserve">jednorázových </w:t>
      </w:r>
      <w:r w:rsidR="00DD25E7">
        <w:rPr>
          <w:rFonts w:cs="Arial"/>
          <w:szCs w:val="22"/>
        </w:rPr>
        <w:t xml:space="preserve">a </w:t>
      </w:r>
      <w:proofErr w:type="spellStart"/>
      <w:r w:rsidR="00DD25E7">
        <w:rPr>
          <w:rFonts w:cs="Arial"/>
          <w:szCs w:val="22"/>
        </w:rPr>
        <w:t>předplatních</w:t>
      </w:r>
      <w:proofErr w:type="spellEnd"/>
      <w:r w:rsidR="00DD25E7">
        <w:rPr>
          <w:rFonts w:cs="Arial"/>
          <w:szCs w:val="22"/>
        </w:rPr>
        <w:t xml:space="preserve"> </w:t>
      </w:r>
      <w:r w:rsidR="009751B7" w:rsidRPr="006C41C3">
        <w:rPr>
          <w:rFonts w:cs="Arial"/>
          <w:szCs w:val="22"/>
        </w:rPr>
        <w:t>jízdenek</w:t>
      </w:r>
      <w:r w:rsidR="00DD25E7">
        <w:rPr>
          <w:rFonts w:cs="Arial"/>
          <w:szCs w:val="22"/>
        </w:rPr>
        <w:t xml:space="preserve"> v předem dohodnutém členění a formátu</w:t>
      </w:r>
      <w:r w:rsidR="005431C3" w:rsidRPr="006C41C3">
        <w:rPr>
          <w:rFonts w:cs="Arial"/>
          <w:szCs w:val="22"/>
        </w:rPr>
        <w:t xml:space="preserve">. V písemné podobě </w:t>
      </w:r>
      <w:r w:rsidR="00361C2B">
        <w:rPr>
          <w:rFonts w:cs="Arial"/>
          <w:szCs w:val="22"/>
        </w:rPr>
        <w:t>železniční dopravci dodají</w:t>
      </w:r>
      <w:r w:rsidR="005431C3" w:rsidRPr="006C41C3">
        <w:rPr>
          <w:rFonts w:cs="Arial"/>
          <w:szCs w:val="22"/>
        </w:rPr>
        <w:t xml:space="preserve"> KORDIS sumáře za prodej jednorázových i </w:t>
      </w:r>
      <w:proofErr w:type="spellStart"/>
      <w:r w:rsidR="005431C3" w:rsidRPr="006C41C3">
        <w:rPr>
          <w:rFonts w:cs="Arial"/>
          <w:szCs w:val="22"/>
        </w:rPr>
        <w:t>předplatních</w:t>
      </w:r>
      <w:proofErr w:type="spellEnd"/>
      <w:r w:rsidR="005431C3" w:rsidRPr="006C41C3">
        <w:rPr>
          <w:rFonts w:cs="Arial"/>
          <w:szCs w:val="22"/>
        </w:rPr>
        <w:t xml:space="preserve"> jízdenek včetně </w:t>
      </w:r>
      <w:r w:rsidR="005431C3" w:rsidRPr="00AB1279">
        <w:rPr>
          <w:rFonts w:cs="Arial"/>
          <w:color w:val="000000" w:themeColor="text1"/>
          <w:szCs w:val="22"/>
        </w:rPr>
        <w:t>DPH a bez DPH.</w:t>
      </w:r>
    </w:p>
    <w:p w14:paraId="71B3202C" w14:textId="77777777" w:rsidR="003D28C2" w:rsidRPr="003D28C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7FE62B98" w14:textId="77777777" w:rsidR="003D28C2" w:rsidRPr="003D28C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Cs w:val="22"/>
        </w:rPr>
      </w:pPr>
      <w:r w:rsidRPr="003D28C2">
        <w:rPr>
          <w:rFonts w:cs="Arial"/>
          <w:szCs w:val="22"/>
        </w:rPr>
        <w:t>3.</w:t>
      </w:r>
      <w:r>
        <w:rPr>
          <w:rFonts w:cs="Arial"/>
          <w:szCs w:val="22"/>
        </w:rPr>
        <w:tab/>
      </w:r>
      <w:r w:rsidR="00310A47">
        <w:rPr>
          <w:rFonts w:cs="Arial"/>
          <w:szCs w:val="22"/>
        </w:rPr>
        <w:t xml:space="preserve">Autobusoví </w:t>
      </w:r>
      <w:r w:rsidR="00310A47">
        <w:t>d</w:t>
      </w:r>
      <w:r w:rsidRPr="006C41C3">
        <w:t>opravci</w:t>
      </w:r>
      <w:r>
        <w:t xml:space="preserve">, kteří v rámci IDS JMK (v případě potřeby vyhotovení vyúčtování objednatelům dopravy i mimo IDS JMK) provozují spoje, na nichž platí jiný tarif než Tarif IDS JMK, jsou povinni údaje o výši případné kompenzace ztráty způsobené státem nařízeným zlevněným jízdným </w:t>
      </w:r>
      <w:r w:rsidRPr="006C41C3">
        <w:t>za příslušný kal</w:t>
      </w:r>
      <w:r>
        <w:t>endářní měsíc sdělit KORDIS do 14</w:t>
      </w:r>
      <w:r w:rsidRPr="006C41C3">
        <w:t>. prac</w:t>
      </w:r>
      <w:r>
        <w:t>ovního dne následujícího měsíce.</w:t>
      </w:r>
    </w:p>
    <w:p w14:paraId="3C2370E9" w14:textId="77777777" w:rsidR="001F16AF" w:rsidRPr="006C41C3" w:rsidRDefault="001F16AF" w:rsidP="001F16AF">
      <w:pPr>
        <w:spacing w:before="0" w:after="0"/>
        <w:rPr>
          <w:sz w:val="14"/>
          <w:szCs w:val="14"/>
        </w:rPr>
      </w:pPr>
    </w:p>
    <w:p w14:paraId="36AF7CE0" w14:textId="2A13CDCB" w:rsidR="007944E6" w:rsidRPr="006C41C3" w:rsidRDefault="001E67C6" w:rsidP="00A477AC">
      <w:pPr>
        <w:autoSpaceDE w:val="0"/>
        <w:autoSpaceDN w:val="0"/>
        <w:adjustRightInd w:val="0"/>
        <w:spacing w:before="0" w:after="0"/>
        <w:ind w:left="284" w:hanging="284"/>
      </w:pPr>
      <w:r>
        <w:t>4</w:t>
      </w:r>
      <w:r w:rsidR="00F51741">
        <w:t>.</w:t>
      </w:r>
      <w:r w:rsidR="00216241" w:rsidRPr="006C41C3">
        <w:tab/>
      </w:r>
      <w:r w:rsidR="007944E6" w:rsidRPr="006C41C3">
        <w:t xml:space="preserve">KORDIS do 5 </w:t>
      </w:r>
      <w:r w:rsidR="00E54654" w:rsidRPr="006C41C3">
        <w:t>pracovních</w:t>
      </w:r>
      <w:r w:rsidR="007944E6" w:rsidRPr="006C41C3">
        <w:t xml:space="preserve"> dnů od obdržení údajů o tržbách od všech dopravců v systému IDS J</w:t>
      </w:r>
      <w:r w:rsidR="00BD1875">
        <w:t>MK provede výpočet podílů tržeb</w:t>
      </w:r>
      <w:r w:rsidR="007944E6" w:rsidRPr="006C41C3">
        <w:t xml:space="preserve"> jednotlivých dopravců za uplynulý měsíc v sou</w:t>
      </w:r>
      <w:r w:rsidR="00E32FCD" w:rsidRPr="006C41C3">
        <w:t>ladu s</w:t>
      </w:r>
      <w:r w:rsidR="001920A3">
        <w:t> dokumentem Ekonomika</w:t>
      </w:r>
      <w:r w:rsidR="007944E6" w:rsidRPr="006C41C3">
        <w:t xml:space="preserve"> IDS JMK. Do tohoto výpočtu budou zahrnuty částky tržeb z prodaných </w:t>
      </w:r>
      <w:r>
        <w:t xml:space="preserve">jízdních </w:t>
      </w:r>
      <w:r w:rsidR="007944E6" w:rsidRPr="006C41C3">
        <w:t>dokladů</w:t>
      </w:r>
      <w:r w:rsidR="008F7308">
        <w:t xml:space="preserve"> v Tarifu</w:t>
      </w:r>
      <w:r w:rsidR="00BD1875">
        <w:t xml:space="preserve"> IDS JMK včetně</w:t>
      </w:r>
      <w:r>
        <w:t xml:space="preserve"> DPH</w:t>
      </w:r>
      <w:r w:rsidR="007944E6" w:rsidRPr="006C41C3">
        <w:t>.</w:t>
      </w:r>
    </w:p>
    <w:p w14:paraId="05567C3D" w14:textId="77777777" w:rsidR="001F16AF" w:rsidRPr="006C41C3" w:rsidRDefault="001F16AF" w:rsidP="00A477AC">
      <w:pPr>
        <w:spacing w:before="0" w:after="0"/>
        <w:ind w:left="284" w:hanging="284"/>
        <w:rPr>
          <w:sz w:val="14"/>
          <w:szCs w:val="14"/>
        </w:rPr>
      </w:pPr>
    </w:p>
    <w:p w14:paraId="61E8E1FC" w14:textId="693F0243" w:rsidR="007944E6" w:rsidRPr="006C41C3" w:rsidRDefault="001E67C6" w:rsidP="00A477AC">
      <w:pPr>
        <w:spacing w:before="0" w:after="0"/>
        <w:ind w:left="284" w:hanging="284"/>
      </w:pPr>
      <w:r>
        <w:t>5</w:t>
      </w:r>
      <w:r w:rsidR="001D27FF" w:rsidRPr="006C41C3">
        <w:t>.</w:t>
      </w:r>
      <w:r w:rsidR="001D27FF" w:rsidRPr="006C41C3">
        <w:tab/>
      </w:r>
      <w:r w:rsidR="007944E6" w:rsidRPr="006C41C3">
        <w:t>Výpočet bude zpracován pro každou ekonomickou jednotku samostatně na základě výkonů příslušného dopravce v IDS JMK</w:t>
      </w:r>
      <w:r w:rsidR="001806CD">
        <w:t>. Výsledek výpočtu podílů tržeb</w:t>
      </w:r>
      <w:r w:rsidR="007944E6" w:rsidRPr="006C41C3">
        <w:t xml:space="preserve"> v dané ekonomické jednotce</w:t>
      </w:r>
      <w:r w:rsidR="00AB00D5" w:rsidRPr="006C41C3">
        <w:t xml:space="preserve"> </w:t>
      </w:r>
      <w:r w:rsidR="007944E6" w:rsidRPr="006C41C3">
        <w:t>/</w:t>
      </w:r>
      <w:r w:rsidR="00AB00D5" w:rsidRPr="006C41C3">
        <w:t xml:space="preserve"> </w:t>
      </w:r>
      <w:r w:rsidR="001D27FF" w:rsidRPr="006C41C3">
        <w:t>jednotkách</w:t>
      </w:r>
      <w:r w:rsidR="007944E6" w:rsidRPr="006C41C3">
        <w:t xml:space="preserve"> jednotlivým dopravcům zasílá KORDIS emailovou poštou a rovněž v přehledu i doporučeným dopisem neprodleně po jeho provedení. Na základě písemných zúčtovacích pokynů KORDIS bude provedeno finanční vyrovnání dopravců v IDS JMK. V písemném zúčtovacím pokynu pro dopravce, který má platební povinnost vůči KORDIS, stanoví KORDIS lhůtu jeho splatnosti, která činí 8 kalendářních dnů ode dne jeho odeslání dopravci.</w:t>
      </w:r>
    </w:p>
    <w:p w14:paraId="3E3278BB" w14:textId="77777777" w:rsidR="00A41D40" w:rsidRPr="006C41C3" w:rsidRDefault="00A41D40" w:rsidP="00A477AC">
      <w:pPr>
        <w:spacing w:before="0" w:after="0"/>
        <w:ind w:left="284" w:hanging="284"/>
        <w:rPr>
          <w:sz w:val="14"/>
          <w:szCs w:val="14"/>
        </w:rPr>
      </w:pPr>
    </w:p>
    <w:p w14:paraId="314E8543" w14:textId="027EBF37" w:rsidR="007944E6" w:rsidRPr="006C41C3" w:rsidRDefault="001E67C6" w:rsidP="00A477AC">
      <w:pPr>
        <w:spacing w:before="0" w:after="0"/>
        <w:ind w:left="284" w:hanging="284"/>
      </w:pPr>
      <w:r>
        <w:t>6</w:t>
      </w:r>
      <w:r w:rsidR="00964CEF" w:rsidRPr="006C41C3">
        <w:t>.</w:t>
      </w:r>
      <w:r w:rsidR="00964CEF" w:rsidRPr="006C41C3">
        <w:tab/>
      </w:r>
      <w:r w:rsidR="007944E6" w:rsidRPr="006C41C3">
        <w:t>Na základě vý</w:t>
      </w:r>
      <w:r w:rsidR="001806CD">
        <w:t>počtu podílů tržeb</w:t>
      </w:r>
      <w:r w:rsidR="007944E6" w:rsidRPr="006C41C3">
        <w:t xml:space="preserve"> a písemných zúčtovacích pokynů KORDIS je dopravce, kterému za příslušné období vznikne závazek vůči ostatním dopravcům, povinen zaslat danou částku na účet KORDIS zřízený za tímto účelem ve lhůtě splatnosti stanovené v písemném zúčtovacím pokynu od KORDIS. Povinnost zaplatit se má za splněnou, pokud bude příslušná částka připsána na bankovní účet KORDIS nejpozději v poslední den lhůty splatnosti.</w:t>
      </w:r>
    </w:p>
    <w:p w14:paraId="2C5B2153" w14:textId="77777777" w:rsidR="001F16AF" w:rsidRPr="006C41C3" w:rsidRDefault="001F16AF" w:rsidP="00A477AC">
      <w:pPr>
        <w:spacing w:before="0" w:after="0"/>
        <w:ind w:left="284" w:hanging="284"/>
        <w:rPr>
          <w:sz w:val="14"/>
          <w:szCs w:val="14"/>
        </w:rPr>
      </w:pPr>
    </w:p>
    <w:p w14:paraId="3F1A39A8" w14:textId="180C726A" w:rsidR="008D2218" w:rsidRPr="00D22450" w:rsidRDefault="001E67C6" w:rsidP="00A477AC">
      <w:pPr>
        <w:spacing w:before="0" w:after="0"/>
        <w:ind w:left="284" w:hanging="284"/>
      </w:pPr>
      <w:r>
        <w:t>7</w:t>
      </w:r>
      <w:r w:rsidR="00964CEF" w:rsidRPr="006C41C3">
        <w:t>.</w:t>
      </w:r>
      <w:r w:rsidR="00964CEF" w:rsidRPr="006C41C3">
        <w:tab/>
      </w:r>
      <w:r w:rsidR="007944E6" w:rsidRPr="006C41C3">
        <w:t xml:space="preserve">KORDIS po obdržení </w:t>
      </w:r>
      <w:r w:rsidR="003B744D" w:rsidRPr="006C41C3">
        <w:t xml:space="preserve">dlužných </w:t>
      </w:r>
      <w:r w:rsidR="007944E6" w:rsidRPr="006C41C3">
        <w:t xml:space="preserve">částek od jednotlivých dopravců zašle do </w:t>
      </w:r>
      <w:r w:rsidR="00AB00D5" w:rsidRPr="006C41C3">
        <w:t>6</w:t>
      </w:r>
      <w:r w:rsidR="007944E6" w:rsidRPr="006C41C3">
        <w:t xml:space="preserve"> kalendářních dnů od jejich obdržení tyto částky těm dopravcům, kt</w:t>
      </w:r>
      <w:r w:rsidR="001806CD">
        <w:t>erým vznikla dle přepočtu tržeb</w:t>
      </w:r>
      <w:r w:rsidR="007944E6" w:rsidRPr="006C41C3">
        <w:t xml:space="preserve"> </w:t>
      </w:r>
      <w:r w:rsidR="007944E6" w:rsidRPr="00D22450">
        <w:t xml:space="preserve">pohledávka za ostatními dopravci. Povinnost zaplatit se má za splněnou, pokud bude příslušná částka připsána na bankovní účet </w:t>
      </w:r>
      <w:r w:rsidR="00964CEF" w:rsidRPr="00D22450">
        <w:t>dopravce ve výše uvedené lhůtě.</w:t>
      </w:r>
    </w:p>
    <w:p w14:paraId="6C22A6F7" w14:textId="77777777" w:rsidR="00327127" w:rsidRPr="00D22450" w:rsidRDefault="00327127" w:rsidP="00327127">
      <w:pPr>
        <w:spacing w:before="0" w:after="0"/>
        <w:ind w:left="284" w:hanging="284"/>
        <w:rPr>
          <w:sz w:val="14"/>
          <w:szCs w:val="14"/>
        </w:rPr>
      </w:pPr>
    </w:p>
    <w:p w14:paraId="086C2FC5" w14:textId="35CD3BDA" w:rsidR="00327127" w:rsidRPr="00D22450" w:rsidRDefault="00327127" w:rsidP="00327127">
      <w:pPr>
        <w:spacing w:before="0" w:after="0"/>
        <w:ind w:left="284" w:hanging="284"/>
      </w:pPr>
      <w:r w:rsidRPr="00D22450">
        <w:t>8.</w:t>
      </w:r>
      <w:r w:rsidRPr="00D22450">
        <w:tab/>
        <w:t xml:space="preserve">V případě potřeby vyčíslení </w:t>
      </w:r>
      <w:r w:rsidR="00D22450">
        <w:t xml:space="preserve">kompenzace </w:t>
      </w:r>
      <w:r w:rsidRPr="00D22450">
        <w:t>ztráty z</w:t>
      </w:r>
      <w:r w:rsidR="00D22450">
        <w:t>působené státem nařízeným zlevněným jízdným</w:t>
      </w:r>
      <w:r w:rsidRPr="00D22450">
        <w:t xml:space="preserve">, provede KORDIS za příslušný kalendářní měsíc výpočet podílu </w:t>
      </w:r>
      <w:r w:rsidR="00D22450">
        <w:t xml:space="preserve">kompenzace této </w:t>
      </w:r>
      <w:r w:rsidRPr="00D22450">
        <w:t>ztráty v souladu s dokumentem Ekonomika IDS JMK</w:t>
      </w:r>
      <w:r w:rsidR="00D22450">
        <w:t>. Výsledek tohoto výpočtu zašle KORDIS jednotlivým dopravcům</w:t>
      </w:r>
      <w:r w:rsidR="00D22450" w:rsidRPr="00D22450">
        <w:t xml:space="preserve"> do 10 pracovních dnů od obdržení údajů o tržbách od všech dopravců v systému IDS JMK</w:t>
      </w:r>
      <w:r w:rsidR="00D22450">
        <w:t xml:space="preserve">. </w:t>
      </w:r>
      <w:ins w:id="1" w:author="Jarolím Zdeněk" w:date="2018-10-04T08:40:00Z">
        <w:r w:rsidR="00BA4EF3">
          <w:t>K</w:t>
        </w:r>
        <w:r w:rsidR="00BA4EF3">
          <w:t xml:space="preserve">ompenzace </w:t>
        </w:r>
        <w:r w:rsidR="00BA4EF3" w:rsidRPr="00D22450">
          <w:t>ztráty z</w:t>
        </w:r>
        <w:r w:rsidR="00BA4EF3">
          <w:t>působené státem nařízeným zlevněným jízdným</w:t>
        </w:r>
        <w:r w:rsidR="00BA4EF3">
          <w:t xml:space="preserve"> se pro účely </w:t>
        </w:r>
      </w:ins>
      <w:ins w:id="2" w:author="Jarolím Zdeněk" w:date="2018-10-04T08:44:00Z">
        <w:r w:rsidR="00BA4EF3">
          <w:t xml:space="preserve">přípravy podkladů pro </w:t>
        </w:r>
      </w:ins>
      <w:ins w:id="3" w:author="Jarolím Zdeněk" w:date="2018-10-04T08:45:00Z">
        <w:r w:rsidR="00BA4EF3">
          <w:rPr>
            <w:rFonts w:cs="Arial"/>
            <w:szCs w:val="22"/>
          </w:rPr>
          <w:t xml:space="preserve">smlouvy </w:t>
        </w:r>
        <w:r w:rsidR="00BA4EF3">
          <w:rPr>
            <w:rFonts w:cs="Arial"/>
            <w:szCs w:val="22"/>
          </w:rPr>
          <w:t>d</w:t>
        </w:r>
        <w:r w:rsidR="00BA4EF3">
          <w:rPr>
            <w:rFonts w:cs="Arial"/>
            <w:szCs w:val="22"/>
          </w:rPr>
          <w:t xml:space="preserve">opravce </w:t>
        </w:r>
        <w:r w:rsidR="00BA4EF3">
          <w:rPr>
            <w:rFonts w:cs="Arial"/>
            <w:szCs w:val="22"/>
          </w:rPr>
          <w:lastRenderedPageBreak/>
          <w:t>s Jihomoravským krajem a dalšími objednateli k zajištění dopravní obslužnosti</w:t>
        </w:r>
      </w:ins>
      <w:ins w:id="4" w:author="Jarolím Zdeněk" w:date="2018-10-04T08:42:00Z">
        <w:r w:rsidR="00BA4EF3">
          <w:t xml:space="preserve"> </w:t>
        </w:r>
      </w:ins>
      <w:ins w:id="5" w:author="Jarolím Zdeněk" w:date="2018-10-04T08:45:00Z">
        <w:r w:rsidR="00BA4EF3">
          <w:t>považují za tržby</w:t>
        </w:r>
      </w:ins>
      <w:ins w:id="6" w:author="Jarolím Zdeněk" w:date="2018-10-04T08:46:00Z">
        <w:r w:rsidR="00BA4EF3">
          <w:t xml:space="preserve">. </w:t>
        </w:r>
      </w:ins>
      <w:bookmarkStart w:id="7" w:name="_GoBack"/>
      <w:bookmarkEnd w:id="7"/>
      <w:r w:rsidR="00D22450">
        <w:t>Úhrada této kompenzace ztráty způsobené státem nařízeným zlevněným jízdným dopravcům je řešena</w:t>
      </w:r>
      <w:r w:rsidR="00D22450" w:rsidRPr="00D22450">
        <w:rPr>
          <w:szCs w:val="22"/>
        </w:rPr>
        <w:t xml:space="preserve"> </w:t>
      </w:r>
      <w:r w:rsidR="00D22450" w:rsidRPr="00F51741">
        <w:rPr>
          <w:szCs w:val="22"/>
        </w:rPr>
        <w:t>samostatnými smlouvami mezi dopravci a</w:t>
      </w:r>
      <w:r w:rsidR="00D22450">
        <w:rPr>
          <w:szCs w:val="22"/>
        </w:rPr>
        <w:t xml:space="preserve"> Ministerstvem dopravy ČR.</w:t>
      </w:r>
    </w:p>
    <w:p w14:paraId="39714A8B" w14:textId="77777777" w:rsidR="001E67C6" w:rsidRPr="00D22450" w:rsidRDefault="001E67C6" w:rsidP="00A477AC">
      <w:pPr>
        <w:spacing w:before="0" w:after="0"/>
        <w:ind w:left="284" w:hanging="284"/>
        <w:rPr>
          <w:sz w:val="14"/>
          <w:szCs w:val="14"/>
        </w:rPr>
      </w:pPr>
    </w:p>
    <w:p w14:paraId="4A459641" w14:textId="77777777" w:rsidR="001E67C6" w:rsidRDefault="00204FE9" w:rsidP="001E67C6">
      <w:pPr>
        <w:spacing w:before="0" w:after="0"/>
        <w:ind w:left="284" w:hanging="284"/>
        <w:rPr>
          <w:szCs w:val="22"/>
        </w:rPr>
      </w:pPr>
      <w:r w:rsidRPr="00D22450">
        <w:t>9</w:t>
      </w:r>
      <w:r w:rsidR="001E67C6" w:rsidRPr="00D22450">
        <w:t>.</w:t>
      </w:r>
      <w:r w:rsidR="001E67C6" w:rsidRPr="00D22450">
        <w:tab/>
        <w:t>KORDIS do 10 pracovních dnů od obdržení údajů o tržbách od všech dopravců v systému IDS JMK zašle jednotlivým dopravcům</w:t>
      </w:r>
      <w:r w:rsidR="001E67C6" w:rsidRPr="006C41C3">
        <w:t xml:space="preserve"> emailovou poštou podklady</w:t>
      </w:r>
      <w:r>
        <w:t xml:space="preserve"> za příslušný kalendářní měsíc nutné pro vyúčtování kompenzace</w:t>
      </w:r>
      <w:r w:rsidR="003E04BA">
        <w:t xml:space="preserve"> za objednaný rozsah dopravy</w:t>
      </w:r>
      <w:r w:rsidR="001E67C6" w:rsidRPr="006C41C3">
        <w:t xml:space="preserve"> </w:t>
      </w:r>
      <w:r w:rsidR="003E04BA">
        <w:t>jednotlivých objednatelů</w:t>
      </w:r>
      <w:r w:rsidR="001E67C6">
        <w:t xml:space="preserve"> dopravy.</w:t>
      </w:r>
      <w:r w:rsidR="00327127">
        <w:t xml:space="preserve"> </w:t>
      </w:r>
      <w:r w:rsidR="00327127">
        <w:rPr>
          <w:szCs w:val="22"/>
        </w:rPr>
        <w:t>Úhrada této kompenzace</w:t>
      </w:r>
      <w:r w:rsidR="00327127" w:rsidRPr="00F51741">
        <w:rPr>
          <w:szCs w:val="22"/>
        </w:rPr>
        <w:t xml:space="preserve"> </w:t>
      </w:r>
      <w:r w:rsidR="00327127" w:rsidRPr="00F51741">
        <w:t xml:space="preserve">dopravcům </w:t>
      </w:r>
      <w:r w:rsidR="00327127" w:rsidRPr="00F51741">
        <w:rPr>
          <w:szCs w:val="22"/>
        </w:rPr>
        <w:t>je řešena samostatnými smlouvami mezi dopravci a objednateli dopravy.</w:t>
      </w:r>
    </w:p>
    <w:p w14:paraId="4567E91B" w14:textId="77777777" w:rsidR="005C6404" w:rsidRDefault="005C6404" w:rsidP="001E67C6">
      <w:pPr>
        <w:spacing w:before="0" w:after="0"/>
        <w:ind w:left="284" w:hanging="284"/>
      </w:pPr>
    </w:p>
    <w:p w14:paraId="6F57F886" w14:textId="77777777" w:rsidR="005C6404" w:rsidRPr="006C41C3" w:rsidRDefault="005C6404" w:rsidP="001E67C6">
      <w:pPr>
        <w:spacing w:before="0" w:after="0"/>
        <w:ind w:left="284" w:hanging="284"/>
      </w:pPr>
    </w:p>
    <w:p w14:paraId="6AA21AB2" w14:textId="77777777" w:rsidR="007944E6" w:rsidRPr="006C41C3" w:rsidRDefault="001920A3" w:rsidP="008D2218">
      <w:pPr>
        <w:spacing w:before="0" w:after="0"/>
        <w:rPr>
          <w:b/>
        </w:rPr>
      </w:pPr>
      <w:r>
        <w:rPr>
          <w:b/>
          <w:sz w:val="24"/>
        </w:rPr>
        <w:t>III</w:t>
      </w:r>
      <w:r w:rsidR="00EC544A" w:rsidRPr="006C41C3">
        <w:rPr>
          <w:b/>
          <w:sz w:val="24"/>
        </w:rPr>
        <w:t xml:space="preserve">.  </w:t>
      </w:r>
      <w:r w:rsidR="007944E6" w:rsidRPr="006C41C3">
        <w:rPr>
          <w:b/>
          <w:sz w:val="24"/>
        </w:rPr>
        <w:t>P</w:t>
      </w:r>
      <w:r w:rsidR="008D2218" w:rsidRPr="006C41C3">
        <w:rPr>
          <w:b/>
          <w:sz w:val="24"/>
        </w:rPr>
        <w:t xml:space="preserve">ROVIZE A </w:t>
      </w:r>
      <w:r w:rsidR="00B65758" w:rsidRPr="006C41C3">
        <w:rPr>
          <w:b/>
          <w:sz w:val="24"/>
        </w:rPr>
        <w:t>VÝROBNÍ NÁKLADY</w:t>
      </w:r>
      <w:r w:rsidR="008D2218" w:rsidRPr="006C41C3">
        <w:rPr>
          <w:b/>
          <w:sz w:val="24"/>
        </w:rPr>
        <w:t xml:space="preserve"> JÍZDNÍ</w:t>
      </w:r>
      <w:r w:rsidR="00B65758" w:rsidRPr="006C41C3">
        <w:rPr>
          <w:b/>
          <w:sz w:val="24"/>
        </w:rPr>
        <w:t>CH</w:t>
      </w:r>
      <w:r w:rsidR="008D2218" w:rsidRPr="006C41C3">
        <w:rPr>
          <w:b/>
          <w:sz w:val="24"/>
        </w:rPr>
        <w:t xml:space="preserve"> DOKLAD</w:t>
      </w:r>
      <w:r w:rsidR="00B65758" w:rsidRPr="006C41C3">
        <w:rPr>
          <w:b/>
          <w:sz w:val="24"/>
        </w:rPr>
        <w:t>Ů</w:t>
      </w:r>
    </w:p>
    <w:p w14:paraId="67E70BC2" w14:textId="77777777" w:rsidR="008B6911" w:rsidRPr="006C41C3" w:rsidRDefault="008B6911" w:rsidP="008B6911">
      <w:pPr>
        <w:spacing w:before="0" w:after="0"/>
      </w:pPr>
    </w:p>
    <w:p w14:paraId="25BAFD4D" w14:textId="77777777" w:rsidR="00D237F2" w:rsidRPr="006C41C3" w:rsidRDefault="00711B3E" w:rsidP="005D6ECF">
      <w:pPr>
        <w:spacing w:before="0" w:after="0"/>
        <w:ind w:left="284" w:hanging="284"/>
      </w:pPr>
      <w:r w:rsidRPr="006C41C3">
        <w:rPr>
          <w:szCs w:val="22"/>
        </w:rPr>
        <w:t>1.</w:t>
      </w:r>
      <w:r w:rsidRPr="006C41C3">
        <w:rPr>
          <w:szCs w:val="22"/>
        </w:rPr>
        <w:tab/>
      </w:r>
      <w:r w:rsidR="002F689E">
        <w:rPr>
          <w:szCs w:val="22"/>
        </w:rPr>
        <w:t>DPMB</w:t>
      </w:r>
      <w:r w:rsidR="00693315">
        <w:rPr>
          <w:szCs w:val="22"/>
        </w:rPr>
        <w:t xml:space="preserve"> a železniční dopravce</w:t>
      </w:r>
      <w:r w:rsidR="00D237F2" w:rsidRPr="006C41C3">
        <w:t xml:space="preserve">, </w:t>
      </w:r>
      <w:r w:rsidR="0010417E" w:rsidRPr="006C41C3">
        <w:t>kte</w:t>
      </w:r>
      <w:r w:rsidR="00BE5E9E">
        <w:t>ří</w:t>
      </w:r>
      <w:r w:rsidR="0010417E" w:rsidRPr="006C41C3">
        <w:t xml:space="preserve"> zajišťuj</w:t>
      </w:r>
      <w:r w:rsidR="00BE5E9E">
        <w:t>í</w:t>
      </w:r>
      <w:r w:rsidR="0010417E" w:rsidRPr="006C41C3">
        <w:t xml:space="preserve"> </w:t>
      </w:r>
      <w:r w:rsidR="00D237F2" w:rsidRPr="006C41C3">
        <w:t>výrobu a prodej jízdenek pro zóny a ve spojích IDS JMK, na nichž neprovo</w:t>
      </w:r>
      <w:r w:rsidR="00D61591" w:rsidRPr="006C41C3">
        <w:t>zuj</w:t>
      </w:r>
      <w:r w:rsidR="0010417E">
        <w:t>e</w:t>
      </w:r>
      <w:r w:rsidR="00D237F2" w:rsidRPr="006C41C3">
        <w:t xml:space="preserve"> dopravu, náleží náhrada v</w:t>
      </w:r>
      <w:r w:rsidR="00D61591" w:rsidRPr="006C41C3">
        <w:t xml:space="preserve">ýdajů s tím spojených hrazená z celkových </w:t>
      </w:r>
      <w:r w:rsidR="00D237F2" w:rsidRPr="006C41C3">
        <w:t xml:space="preserve">výnosů systému. </w:t>
      </w:r>
      <w:r w:rsidR="00AC78A5" w:rsidRPr="006C41C3">
        <w:t>Distributoro</w:t>
      </w:r>
      <w:r w:rsidR="000A734E" w:rsidRPr="006C41C3">
        <w:t>vi náleží náhrada výdajů spojených</w:t>
      </w:r>
      <w:r w:rsidR="00AC78A5" w:rsidRPr="006C41C3">
        <w:t xml:space="preserve"> s organizací prodeje </w:t>
      </w:r>
      <w:proofErr w:type="spellStart"/>
      <w:r w:rsidR="00AC78A5" w:rsidRPr="006C41C3">
        <w:t>předplatních</w:t>
      </w:r>
      <w:proofErr w:type="spellEnd"/>
      <w:r w:rsidR="00AC78A5" w:rsidRPr="006C41C3">
        <w:t xml:space="preserve"> jízdenek</w:t>
      </w:r>
      <w:r w:rsidR="000A734E" w:rsidRPr="006C41C3">
        <w:t xml:space="preserve"> na pobočkách České pošty, </w:t>
      </w:r>
      <w:proofErr w:type="spellStart"/>
      <w:r w:rsidR="000A734E" w:rsidRPr="006C41C3">
        <w:t>s.p</w:t>
      </w:r>
      <w:proofErr w:type="spellEnd"/>
      <w:r w:rsidR="000A734E" w:rsidRPr="006C41C3">
        <w:t>.</w:t>
      </w:r>
      <w:r w:rsidR="00B32228">
        <w:t>,</w:t>
      </w:r>
      <w:r w:rsidR="000A734E" w:rsidRPr="006C41C3">
        <w:t xml:space="preserve"> u autodopravců </w:t>
      </w:r>
      <w:r w:rsidR="00B32228">
        <w:t xml:space="preserve">a na dalších prodejních místech </w:t>
      </w:r>
      <w:r w:rsidR="000A734E" w:rsidRPr="006C41C3">
        <w:t>hrazená z celkových výnosů systému.</w:t>
      </w:r>
      <w:r w:rsidR="00AC78A5" w:rsidRPr="006C41C3">
        <w:t xml:space="preserve"> </w:t>
      </w:r>
      <w:r w:rsidR="00D237F2" w:rsidRPr="006C41C3">
        <w:t>V</w:t>
      </w:r>
      <w:r w:rsidR="008B6911" w:rsidRPr="006C41C3">
        <w:t>ýše náhrady bude stanovena dle Tabulky</w:t>
      </w:r>
      <w:r w:rsidR="00D237F2" w:rsidRPr="006C41C3">
        <w:t xml:space="preserve"> </w:t>
      </w:r>
      <w:r w:rsidR="00D61591" w:rsidRPr="006C41C3">
        <w:t>č.</w:t>
      </w:r>
      <w:r w:rsidR="00D237F2" w:rsidRPr="006C41C3">
        <w:t xml:space="preserve"> 1, která je nedílnou součástí této přílohy. Provize pr</w:t>
      </w:r>
      <w:r w:rsidR="000A734E" w:rsidRPr="006C41C3">
        <w:t>o dopravce se poskytují z celkových výnosů</w:t>
      </w:r>
      <w:r w:rsidR="00D237F2" w:rsidRPr="006C41C3">
        <w:t xml:space="preserve"> systému.</w:t>
      </w:r>
    </w:p>
    <w:p w14:paraId="11943510" w14:textId="77777777" w:rsidR="001F16AF" w:rsidRPr="006C41C3" w:rsidRDefault="001F16AF" w:rsidP="005D6ECF">
      <w:pPr>
        <w:spacing w:before="0" w:after="0"/>
        <w:ind w:left="284" w:hanging="284"/>
        <w:rPr>
          <w:sz w:val="14"/>
          <w:szCs w:val="14"/>
        </w:rPr>
      </w:pPr>
    </w:p>
    <w:p w14:paraId="7DC4623A" w14:textId="77777777" w:rsidR="003E5666" w:rsidRPr="006C41C3" w:rsidRDefault="00711B3E" w:rsidP="005D6ECF">
      <w:pPr>
        <w:spacing w:before="0" w:after="0"/>
        <w:ind w:left="284" w:hanging="284"/>
      </w:pPr>
      <w:r w:rsidRPr="006C41C3">
        <w:t>2.</w:t>
      </w:r>
      <w:r w:rsidRPr="006C41C3">
        <w:tab/>
      </w:r>
      <w:r w:rsidR="003E5666" w:rsidRPr="006C41C3">
        <w:t xml:space="preserve">Za účelem provedení výpočtu obdrží KORDIS údaje o úhradě provizí a </w:t>
      </w:r>
      <w:r w:rsidR="00B65758" w:rsidRPr="006C41C3">
        <w:t>výrobních nákladů</w:t>
      </w:r>
      <w:r w:rsidR="003E5666" w:rsidRPr="006C41C3">
        <w:t xml:space="preserve"> jízdní</w:t>
      </w:r>
      <w:r w:rsidR="00B65758" w:rsidRPr="006C41C3">
        <w:t>ch dokladů</w:t>
      </w:r>
      <w:r w:rsidR="003E5666" w:rsidRPr="006C41C3">
        <w:t xml:space="preserve"> za příslušné období od dopravců do 7. pracovního dne následujícího měsíce a od distributora do 8. pracovního dne následujícího měsíce.</w:t>
      </w:r>
    </w:p>
    <w:p w14:paraId="71F94CD8" w14:textId="77777777" w:rsidR="001F16AF" w:rsidRPr="006C41C3" w:rsidRDefault="001F16AF" w:rsidP="005D6ECF">
      <w:pPr>
        <w:spacing w:before="0" w:after="0"/>
        <w:ind w:left="284" w:hanging="284"/>
        <w:rPr>
          <w:sz w:val="14"/>
          <w:szCs w:val="14"/>
        </w:rPr>
      </w:pPr>
    </w:p>
    <w:p w14:paraId="0405EB64" w14:textId="77777777" w:rsidR="007944E6" w:rsidRPr="006C41C3" w:rsidRDefault="00711B3E" w:rsidP="005D6ECF">
      <w:pPr>
        <w:spacing w:before="0" w:after="0"/>
        <w:ind w:left="284" w:hanging="284"/>
      </w:pPr>
      <w:r w:rsidRPr="006C41C3">
        <w:t>3.</w:t>
      </w:r>
      <w:r w:rsidRPr="006C41C3">
        <w:tab/>
      </w:r>
      <w:r w:rsidR="007944E6" w:rsidRPr="006C41C3">
        <w:t>KORDIS provede za přís</w:t>
      </w:r>
      <w:r w:rsidR="00AC78A5" w:rsidRPr="006C41C3">
        <w:t>l</w:t>
      </w:r>
      <w:r w:rsidR="007944E6" w:rsidRPr="006C41C3">
        <w:t>ušný kalendářní měsíc výpočet podílu jednotlivých dopravců na částečné úhradě provize za</w:t>
      </w:r>
      <w:r w:rsidR="00B65758" w:rsidRPr="006C41C3">
        <w:t xml:space="preserve"> prodej</w:t>
      </w:r>
      <w:r w:rsidR="007944E6" w:rsidRPr="006C41C3">
        <w:t xml:space="preserve"> jízdní</w:t>
      </w:r>
      <w:r w:rsidR="00B65758" w:rsidRPr="006C41C3">
        <w:t>ch dokladů</w:t>
      </w:r>
      <w:r w:rsidR="007944E6" w:rsidRPr="006C41C3">
        <w:t xml:space="preserve"> a na úhradě </w:t>
      </w:r>
      <w:r w:rsidR="00B65758" w:rsidRPr="006C41C3">
        <w:t>výrobních nákladů jízdních dokladů</w:t>
      </w:r>
      <w:r w:rsidR="007944E6" w:rsidRPr="006C41C3">
        <w:t xml:space="preserve"> za příslušné období.</w:t>
      </w:r>
    </w:p>
    <w:p w14:paraId="7224049C" w14:textId="77777777" w:rsidR="001F16AF" w:rsidRPr="006C41C3" w:rsidRDefault="001F16AF" w:rsidP="005D6ECF">
      <w:pPr>
        <w:spacing w:before="0" w:after="0"/>
        <w:ind w:left="284" w:hanging="284"/>
        <w:rPr>
          <w:sz w:val="14"/>
          <w:szCs w:val="14"/>
        </w:rPr>
      </w:pPr>
    </w:p>
    <w:p w14:paraId="6AD1D818" w14:textId="77777777" w:rsidR="008D2218" w:rsidRPr="006C41C3" w:rsidRDefault="00711B3E" w:rsidP="005D6ECF">
      <w:pPr>
        <w:spacing w:before="0" w:after="0"/>
        <w:ind w:left="284" w:hanging="284"/>
      </w:pPr>
      <w:r w:rsidRPr="006C41C3">
        <w:t>4.</w:t>
      </w:r>
      <w:r w:rsidRPr="006C41C3">
        <w:tab/>
      </w:r>
      <w:r w:rsidR="007944E6" w:rsidRPr="006C41C3">
        <w:t>Výsledek výpočtu podílu na částečné úhradě provize za</w:t>
      </w:r>
      <w:r w:rsidR="00B65758" w:rsidRPr="006C41C3">
        <w:t xml:space="preserve"> prodej</w:t>
      </w:r>
      <w:r w:rsidR="007944E6" w:rsidRPr="006C41C3">
        <w:t xml:space="preserve"> jízdní</w:t>
      </w:r>
      <w:r w:rsidR="00B65758" w:rsidRPr="006C41C3">
        <w:t>ch dokladů</w:t>
      </w:r>
      <w:r w:rsidR="007944E6" w:rsidRPr="006C41C3">
        <w:t xml:space="preserve"> a na úhradě </w:t>
      </w:r>
      <w:r w:rsidR="00B65758" w:rsidRPr="006C41C3">
        <w:t>výrobních nákladů</w:t>
      </w:r>
      <w:r w:rsidR="007944E6" w:rsidRPr="006C41C3">
        <w:t xml:space="preserve"> jízdní</w:t>
      </w:r>
      <w:r w:rsidR="00B65758" w:rsidRPr="006C41C3">
        <w:t>ch dokladů</w:t>
      </w:r>
      <w:r w:rsidR="007944E6" w:rsidRPr="006C41C3">
        <w:t xml:space="preserve"> zasílá KORDIS jednotlivým dopravcům </w:t>
      </w:r>
      <w:r w:rsidR="00AB00D5" w:rsidRPr="006C41C3">
        <w:t>jako součást zúčtovacího pokynu</w:t>
      </w:r>
      <w:r w:rsidR="00964CEF" w:rsidRPr="006C41C3">
        <w:t xml:space="preserve"> za příslušný kalendářní měsíc.</w:t>
      </w:r>
    </w:p>
    <w:p w14:paraId="0F5C01A4" w14:textId="77777777" w:rsidR="00DA60E1" w:rsidRPr="00FB548E" w:rsidRDefault="00DA60E1" w:rsidP="00DA60E1">
      <w:pPr>
        <w:spacing w:before="0" w:after="0"/>
        <w:rPr>
          <w:sz w:val="8"/>
          <w:szCs w:val="8"/>
        </w:rPr>
      </w:pPr>
    </w:p>
    <w:p w14:paraId="57B799DD" w14:textId="77777777" w:rsidR="007944E6" w:rsidRPr="006C41C3" w:rsidRDefault="00EC544A" w:rsidP="00DE7C92">
      <w:pPr>
        <w:tabs>
          <w:tab w:val="left" w:pos="709"/>
        </w:tabs>
        <w:spacing w:before="0" w:after="0"/>
        <w:rPr>
          <w:b/>
          <w:sz w:val="24"/>
        </w:rPr>
      </w:pPr>
      <w:r w:rsidRPr="006C41C3">
        <w:rPr>
          <w:b/>
          <w:sz w:val="24"/>
        </w:rPr>
        <w:t>Tabulka č. 1 –</w:t>
      </w:r>
      <w:r w:rsidR="007944E6" w:rsidRPr="006C41C3">
        <w:rPr>
          <w:b/>
          <w:sz w:val="24"/>
        </w:rPr>
        <w:t xml:space="preserve"> výpočet náhrady výdajů spojených s výrobou a prodejem jíz</w:t>
      </w:r>
      <w:r w:rsidR="002941FA" w:rsidRPr="006C41C3">
        <w:rPr>
          <w:b/>
          <w:sz w:val="24"/>
        </w:rPr>
        <w:t>denek</w:t>
      </w:r>
    </w:p>
    <w:p w14:paraId="39969059" w14:textId="77777777" w:rsidR="008B6911" w:rsidRPr="00FB548E" w:rsidRDefault="008B6911" w:rsidP="008B6911">
      <w:pPr>
        <w:spacing w:before="0" w:after="0"/>
        <w:ind w:left="1985" w:hanging="1985"/>
        <w:rPr>
          <w:sz w:val="8"/>
          <w:szCs w:val="8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6"/>
        <w:gridCol w:w="2580"/>
        <w:gridCol w:w="6184"/>
      </w:tblGrid>
      <w:tr w:rsidR="007944E6" w:rsidRPr="006C41C3" w14:paraId="080992B2" w14:textId="77777777">
        <w:trPr>
          <w:trHeight w:val="327"/>
          <w:jc w:val="center"/>
        </w:trPr>
        <w:tc>
          <w:tcPr>
            <w:tcW w:w="446" w:type="dxa"/>
            <w:vAlign w:val="center"/>
          </w:tcPr>
          <w:p w14:paraId="602C70BC" w14:textId="77777777" w:rsidR="007944E6" w:rsidRPr="006C41C3" w:rsidRDefault="007944E6">
            <w:pPr>
              <w:spacing w:before="0" w:after="0"/>
              <w:jc w:val="center"/>
              <w:rPr>
                <w:szCs w:val="22"/>
              </w:rPr>
            </w:pPr>
          </w:p>
        </w:tc>
        <w:tc>
          <w:tcPr>
            <w:tcW w:w="2580" w:type="dxa"/>
            <w:vAlign w:val="center"/>
          </w:tcPr>
          <w:p w14:paraId="23EDC44D" w14:textId="77777777" w:rsidR="007944E6" w:rsidRPr="006C41C3" w:rsidRDefault="007944E6">
            <w:pPr>
              <w:spacing w:before="0" w:after="0"/>
              <w:rPr>
                <w:szCs w:val="22"/>
              </w:rPr>
            </w:pPr>
          </w:p>
        </w:tc>
        <w:tc>
          <w:tcPr>
            <w:tcW w:w="6184" w:type="dxa"/>
            <w:vAlign w:val="center"/>
          </w:tcPr>
          <w:p w14:paraId="739075F1" w14:textId="77777777" w:rsidR="007944E6" w:rsidRPr="006C41C3" w:rsidRDefault="007944E6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Hrazeno z</w:t>
            </w:r>
            <w:r w:rsidR="00DB71F1" w:rsidRPr="006C41C3">
              <w:rPr>
                <w:b/>
                <w:szCs w:val="22"/>
              </w:rPr>
              <w:t> výnosů</w:t>
            </w:r>
          </w:p>
        </w:tc>
      </w:tr>
      <w:tr w:rsidR="00397A72" w:rsidRPr="006C41C3" w14:paraId="3025F93E" w14:textId="77777777" w:rsidTr="00BE5E9E">
        <w:trPr>
          <w:trHeight w:hRule="exact" w:val="5453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724D58C1" w14:textId="77777777" w:rsidR="00397A72" w:rsidRPr="006C41C3" w:rsidRDefault="00397A72" w:rsidP="00627F69">
            <w:pPr>
              <w:spacing w:before="6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lastRenderedPageBreak/>
              <w:t>D</w:t>
            </w:r>
          </w:p>
          <w:p w14:paraId="1C52D6C2" w14:textId="77777777" w:rsidR="00397A72" w:rsidRPr="006C41C3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P</w:t>
            </w:r>
          </w:p>
          <w:p w14:paraId="310580A8" w14:textId="77777777" w:rsidR="00397A72" w:rsidRPr="006C41C3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M</w:t>
            </w:r>
          </w:p>
          <w:p w14:paraId="3B257F01" w14:textId="77777777" w:rsidR="00397A72" w:rsidRPr="006C41C3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B</w:t>
            </w:r>
          </w:p>
        </w:tc>
        <w:tc>
          <w:tcPr>
            <w:tcW w:w="2580" w:type="dxa"/>
          </w:tcPr>
          <w:p w14:paraId="28861844" w14:textId="77777777" w:rsidR="00397A72" w:rsidRPr="006C41C3" w:rsidRDefault="003041EE" w:rsidP="00627F69">
            <w:pPr>
              <w:spacing w:before="60" w:after="0"/>
              <w:jc w:val="left"/>
              <w:rPr>
                <w:szCs w:val="22"/>
              </w:rPr>
            </w:pPr>
            <w:r w:rsidRPr="006C41C3">
              <w:rPr>
                <w:szCs w:val="22"/>
              </w:rPr>
              <w:t>J</w:t>
            </w:r>
            <w:r w:rsidR="00397A72" w:rsidRPr="006C41C3">
              <w:rPr>
                <w:szCs w:val="22"/>
              </w:rPr>
              <w:t xml:space="preserve">ednorázové neadresné </w:t>
            </w:r>
            <w:r w:rsidRPr="006C41C3">
              <w:rPr>
                <w:szCs w:val="22"/>
              </w:rPr>
              <w:t xml:space="preserve">jízdenky </w:t>
            </w:r>
            <w:r w:rsidR="00397A72" w:rsidRPr="006C41C3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14:paraId="3B5DA672" w14:textId="48228ED8" w:rsidR="00397A72" w:rsidRPr="006C41C3" w:rsidRDefault="00EB4905" w:rsidP="00DE7443">
            <w:pPr>
              <w:spacing w:before="60" w:after="0"/>
              <w:rPr>
                <w:szCs w:val="22"/>
              </w:rPr>
            </w:pPr>
            <w:r>
              <w:rPr>
                <w:szCs w:val="22"/>
              </w:rPr>
              <w:t>Tržb</w:t>
            </w:r>
            <w:r w:rsidR="00397A72" w:rsidRPr="006C41C3">
              <w:rPr>
                <w:szCs w:val="22"/>
              </w:rPr>
              <w:t xml:space="preserve">y z jednorázových </w:t>
            </w:r>
            <w:r w:rsidR="00641EEA" w:rsidRPr="006C41C3">
              <w:rPr>
                <w:szCs w:val="22"/>
              </w:rPr>
              <w:t xml:space="preserve">neadresných </w:t>
            </w:r>
            <w:r w:rsidR="00397A72" w:rsidRPr="006C41C3">
              <w:rPr>
                <w:szCs w:val="22"/>
              </w:rPr>
              <w:t>jízdních dokladů budou rozděleny podle průzkumu pro dělení tržeb do jednotlivých ekonom</w:t>
            </w:r>
            <w:r>
              <w:rPr>
                <w:szCs w:val="22"/>
              </w:rPr>
              <w:t>ických jednotek. Z těchto tržeb</w:t>
            </w:r>
            <w:r w:rsidR="00397A72" w:rsidRPr="006C41C3">
              <w:rPr>
                <w:szCs w:val="22"/>
              </w:rPr>
              <w:t xml:space="preserve"> v každé ekonomické jednotce bude s</w:t>
            </w:r>
            <w:r w:rsidR="003041EE" w:rsidRPr="006C41C3">
              <w:rPr>
                <w:szCs w:val="22"/>
              </w:rPr>
              <w:t>tanovena provize poskytnutá</w:t>
            </w:r>
            <w:r w:rsidR="00397A72" w:rsidRPr="006C41C3">
              <w:rPr>
                <w:szCs w:val="22"/>
              </w:rPr>
              <w:t xml:space="preserve"> podle vzorce:</w:t>
            </w:r>
          </w:p>
          <w:p w14:paraId="12C730AB" w14:textId="77777777"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position w:val="-28"/>
                <w:szCs w:val="22"/>
              </w:rPr>
              <w:object w:dxaOrig="3379" w:dyaOrig="960" w14:anchorId="7183D062">
                <v:shape id="_x0000_i1026" type="#_x0000_t75" style="width:168.3pt;height:48.55pt" o:ole="" fillcolor="window">
                  <v:imagedata r:id="rId10" o:title=""/>
                </v:shape>
                <o:OLEObject Type="Embed" ProgID="Equation.3" ShapeID="_x0000_i1026" DrawAspect="Content" ObjectID="_1600154718" r:id="rId11"/>
              </w:object>
            </w:r>
          </w:p>
          <w:p w14:paraId="7EA2CE02" w14:textId="77777777"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 xml:space="preserve">x … celkový počet </w:t>
            </w:r>
            <w:r w:rsidR="0059188C" w:rsidRPr="006C41C3">
              <w:rPr>
                <w:szCs w:val="22"/>
              </w:rPr>
              <w:t xml:space="preserve">jednorázových </w:t>
            </w:r>
            <w:proofErr w:type="spellStart"/>
            <w:r w:rsidR="0059188C" w:rsidRPr="006C41C3">
              <w:rPr>
                <w:szCs w:val="22"/>
              </w:rPr>
              <w:t>neadres</w:t>
            </w:r>
            <w:proofErr w:type="spellEnd"/>
            <w:r w:rsidR="0059188C" w:rsidRPr="006C41C3">
              <w:rPr>
                <w:szCs w:val="22"/>
              </w:rPr>
              <w:t xml:space="preserve">. </w:t>
            </w:r>
            <w:r w:rsidRPr="006C41C3">
              <w:rPr>
                <w:szCs w:val="22"/>
              </w:rPr>
              <w:t xml:space="preserve">jízdenek </w:t>
            </w:r>
            <w:r w:rsidR="0059188C" w:rsidRPr="006C41C3">
              <w:rPr>
                <w:szCs w:val="22"/>
              </w:rPr>
              <w:t>DPMB</w:t>
            </w:r>
          </w:p>
          <w:p w14:paraId="46C62447" w14:textId="77777777" w:rsidR="00397A72" w:rsidRPr="006C41C3" w:rsidRDefault="00397A72" w:rsidP="0059188C">
            <w:pPr>
              <w:spacing w:before="0" w:after="0"/>
              <w:ind w:left="1446" w:hanging="1446"/>
              <w:rPr>
                <w:szCs w:val="22"/>
              </w:rPr>
            </w:pPr>
            <w:r w:rsidRPr="006C41C3">
              <w:rPr>
                <w:szCs w:val="22"/>
              </w:rPr>
              <w:t xml:space="preserve">k1 až </w:t>
            </w:r>
            <w:proofErr w:type="spellStart"/>
            <w:r w:rsidRPr="006C41C3">
              <w:rPr>
                <w:szCs w:val="22"/>
              </w:rPr>
              <w:t>kn</w:t>
            </w:r>
            <w:proofErr w:type="spellEnd"/>
            <w:r w:rsidRPr="006C41C3">
              <w:rPr>
                <w:szCs w:val="22"/>
              </w:rPr>
              <w:t xml:space="preserve"> … podíly zastoupení jednotlivých jednorázových neadresných jízdenek</w:t>
            </w:r>
            <w:r w:rsidR="0059188C" w:rsidRPr="006C41C3">
              <w:rPr>
                <w:szCs w:val="22"/>
              </w:rPr>
              <w:t xml:space="preserve"> DPMB</w:t>
            </w:r>
          </w:p>
          <w:p w14:paraId="3A6A93E1" w14:textId="77777777"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 xml:space="preserve">c1 až </w:t>
            </w:r>
            <w:proofErr w:type="spellStart"/>
            <w:r w:rsidRPr="006C41C3">
              <w:rPr>
                <w:szCs w:val="22"/>
              </w:rPr>
              <w:t>cn</w:t>
            </w:r>
            <w:proofErr w:type="spellEnd"/>
            <w:r w:rsidRPr="006C41C3">
              <w:rPr>
                <w:szCs w:val="22"/>
              </w:rPr>
              <w:t xml:space="preserve"> … ceny k příslušným </w:t>
            </w:r>
            <w:r w:rsidR="0059188C" w:rsidRPr="006C41C3">
              <w:rPr>
                <w:szCs w:val="22"/>
              </w:rPr>
              <w:t xml:space="preserve">jednorázovým </w:t>
            </w:r>
            <w:r w:rsidRPr="006C41C3">
              <w:rPr>
                <w:szCs w:val="22"/>
              </w:rPr>
              <w:t>jízdenkám</w:t>
            </w:r>
          </w:p>
          <w:p w14:paraId="25B801A5" w14:textId="4A0F6FE3" w:rsidR="00397A72" w:rsidRPr="006C41C3" w:rsidRDefault="00397A72" w:rsidP="0059188C">
            <w:pPr>
              <w:spacing w:before="0" w:after="0"/>
              <w:ind w:left="964" w:hanging="964"/>
              <w:rPr>
                <w:szCs w:val="22"/>
              </w:rPr>
            </w:pPr>
            <w:r w:rsidRPr="006C41C3">
              <w:rPr>
                <w:szCs w:val="22"/>
              </w:rPr>
              <w:t xml:space="preserve">Tej … </w:t>
            </w:r>
            <w:r w:rsidR="00EB4905">
              <w:rPr>
                <w:szCs w:val="22"/>
              </w:rPr>
              <w:t>tržb</w:t>
            </w:r>
            <w:r w:rsidRPr="006C41C3">
              <w:rPr>
                <w:szCs w:val="22"/>
              </w:rPr>
              <w:t>y v ekonomické jednotce z jednorázových neadresných jízdenek</w:t>
            </w:r>
            <w:r w:rsidR="0059188C" w:rsidRPr="006C41C3">
              <w:rPr>
                <w:szCs w:val="22"/>
              </w:rPr>
              <w:t xml:space="preserve"> DPMB</w:t>
            </w:r>
          </w:p>
          <w:p w14:paraId="1F23E7CB" w14:textId="77777777" w:rsidR="00397A72" w:rsidRPr="006C41C3" w:rsidRDefault="00397A72" w:rsidP="00DE7443">
            <w:pPr>
              <w:spacing w:before="0" w:after="0"/>
              <w:rPr>
                <w:szCs w:val="22"/>
              </w:rPr>
            </w:pPr>
            <w:proofErr w:type="spellStart"/>
            <w:r w:rsidRPr="006C41C3">
              <w:rPr>
                <w:szCs w:val="22"/>
              </w:rPr>
              <w:t>Vdp</w:t>
            </w:r>
            <w:proofErr w:type="spellEnd"/>
            <w:r w:rsidRPr="006C41C3">
              <w:rPr>
                <w:szCs w:val="22"/>
              </w:rPr>
              <w:t xml:space="preserve"> … výkony DPMB v dané ekonomické jednotce</w:t>
            </w:r>
          </w:p>
          <w:p w14:paraId="3F8009D9" w14:textId="77777777"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V … celkové výkony v dané ekonomické jednotce</w:t>
            </w:r>
          </w:p>
          <w:p w14:paraId="2E069F07" w14:textId="77777777"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p … procentuální výše provize</w:t>
            </w:r>
          </w:p>
          <w:p w14:paraId="4F0F972C" w14:textId="77777777" w:rsidR="00397A72" w:rsidRPr="00BE5E9E" w:rsidRDefault="00397A72" w:rsidP="00DE7443">
            <w:pPr>
              <w:spacing w:before="0" w:after="0"/>
              <w:rPr>
                <w:sz w:val="10"/>
                <w:szCs w:val="10"/>
              </w:rPr>
            </w:pPr>
          </w:p>
          <w:p w14:paraId="242765B4" w14:textId="77777777" w:rsidR="005E17AB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Úhrada provize bude určena podle průměrné procentuální výše provize vynásobené podílem využívání dané jízdenky a její cenou v dané ekono</w:t>
            </w:r>
            <w:r w:rsidR="005E17AB">
              <w:rPr>
                <w:szCs w:val="22"/>
              </w:rPr>
              <w:t>mické jednotce:</w:t>
            </w:r>
          </w:p>
          <w:p w14:paraId="16756164" w14:textId="77777777" w:rsidR="00397A72" w:rsidRPr="006C41C3" w:rsidRDefault="00DE7443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Úhrada provize</w:t>
            </w:r>
            <w:r w:rsidR="005E17AB">
              <w:rPr>
                <w:szCs w:val="22"/>
              </w:rPr>
              <w:t xml:space="preserve"> = </w:t>
            </w:r>
            <w:r w:rsidR="00397A72" w:rsidRPr="006C41C3">
              <w:rPr>
                <w:szCs w:val="22"/>
              </w:rPr>
              <w:t>p*(x*k1*c1 + x*k2*c2 +…+ x*</w:t>
            </w:r>
            <w:proofErr w:type="spellStart"/>
            <w:r w:rsidR="00397A72" w:rsidRPr="006C41C3">
              <w:rPr>
                <w:szCs w:val="22"/>
              </w:rPr>
              <w:t>kn</w:t>
            </w:r>
            <w:proofErr w:type="spellEnd"/>
            <w:r w:rsidR="00397A72" w:rsidRPr="006C41C3">
              <w:rPr>
                <w:szCs w:val="22"/>
              </w:rPr>
              <w:t>*</w:t>
            </w:r>
            <w:proofErr w:type="spellStart"/>
            <w:r w:rsidR="00397A72" w:rsidRPr="006C41C3">
              <w:rPr>
                <w:szCs w:val="22"/>
              </w:rPr>
              <w:t>cn</w:t>
            </w:r>
            <w:proofErr w:type="spellEnd"/>
            <w:r w:rsidR="00397A72" w:rsidRPr="006C41C3">
              <w:rPr>
                <w:szCs w:val="22"/>
              </w:rPr>
              <w:t>).</w:t>
            </w:r>
          </w:p>
        </w:tc>
      </w:tr>
      <w:tr w:rsidR="00397A72" w:rsidRPr="006C41C3" w14:paraId="4E9D2C21" w14:textId="77777777">
        <w:trPr>
          <w:trHeight w:hRule="exact" w:val="1607"/>
          <w:jc w:val="center"/>
        </w:trPr>
        <w:tc>
          <w:tcPr>
            <w:tcW w:w="446" w:type="dxa"/>
            <w:vMerge/>
          </w:tcPr>
          <w:p w14:paraId="3BD7970A" w14:textId="77777777" w:rsidR="00397A72" w:rsidRPr="006C41C3" w:rsidRDefault="00397A72">
            <w:pPr>
              <w:rPr>
                <w:szCs w:val="22"/>
              </w:rPr>
            </w:pPr>
          </w:p>
        </w:tc>
        <w:tc>
          <w:tcPr>
            <w:tcW w:w="2580" w:type="dxa"/>
          </w:tcPr>
          <w:p w14:paraId="58CA3A77" w14:textId="77777777" w:rsidR="00397A72" w:rsidRPr="006C41C3" w:rsidRDefault="00397A72" w:rsidP="00627F69">
            <w:pPr>
              <w:spacing w:before="60" w:after="0"/>
              <w:jc w:val="left"/>
              <w:rPr>
                <w:szCs w:val="22"/>
              </w:rPr>
            </w:pPr>
            <w:r w:rsidRPr="006C41C3">
              <w:rPr>
                <w:szCs w:val="22"/>
              </w:rPr>
              <w:t xml:space="preserve">Jednorázové neadresné </w:t>
            </w:r>
            <w:r w:rsidR="003041EE" w:rsidRPr="006C41C3">
              <w:rPr>
                <w:szCs w:val="22"/>
              </w:rPr>
              <w:t xml:space="preserve">jízdenky </w:t>
            </w:r>
            <w:r w:rsidRPr="006C41C3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14:paraId="6131CD48" w14:textId="77777777" w:rsidR="00397A72" w:rsidRPr="006C41C3" w:rsidRDefault="00397A72" w:rsidP="00DE7443">
            <w:pPr>
              <w:spacing w:before="60" w:after="0"/>
              <w:rPr>
                <w:szCs w:val="22"/>
              </w:rPr>
            </w:pPr>
            <w:r w:rsidRPr="006C41C3">
              <w:rPr>
                <w:szCs w:val="22"/>
              </w:rPr>
              <w:t xml:space="preserve">Náhrada nákladů na výrobu </w:t>
            </w:r>
            <w:r w:rsidR="000F04C9" w:rsidRPr="006C41C3">
              <w:rPr>
                <w:szCs w:val="22"/>
              </w:rPr>
              <w:t xml:space="preserve">jednorázových neadresných </w:t>
            </w:r>
            <w:r w:rsidRPr="006C41C3">
              <w:rPr>
                <w:szCs w:val="22"/>
              </w:rPr>
              <w:t>jízdenek se vypočítá jako x*y, kde y je výrobní cena dvou a více zónové jízdenky. Navíc bude měsíčně hrazena poměrná část (většinou 1/12) z celkových ročních nákladů na výrobu univerzálních jízdenek ponížených o částku rovnající se součinu jejich počtu a částky 3*y.</w:t>
            </w:r>
          </w:p>
        </w:tc>
      </w:tr>
      <w:tr w:rsidR="00397A72" w:rsidRPr="006C41C3" w14:paraId="4790644A" w14:textId="77777777">
        <w:trPr>
          <w:trHeight w:hRule="exact" w:val="1217"/>
          <w:jc w:val="center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EB2DA2E" w14:textId="77777777" w:rsidR="00397A72" w:rsidRPr="006C41C3" w:rsidRDefault="00397A72">
            <w:pPr>
              <w:rPr>
                <w:szCs w:val="22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2E692201" w14:textId="77777777" w:rsidR="00397A72" w:rsidRPr="006C41C3" w:rsidRDefault="00D31B83" w:rsidP="00920DF6">
            <w:pPr>
              <w:spacing w:before="60" w:after="0"/>
              <w:rPr>
                <w:szCs w:val="22"/>
              </w:rPr>
            </w:pPr>
            <w:r w:rsidRPr="006C41C3">
              <w:rPr>
                <w:szCs w:val="22"/>
              </w:rPr>
              <w:t>Předplatní jízdenky</w:t>
            </w:r>
            <w:r w:rsidR="00397A72" w:rsidRPr="006C41C3">
              <w:rPr>
                <w:szCs w:val="22"/>
              </w:rPr>
              <w:t xml:space="preserve"> – výpočet výše úhrady nákladů na výrobu</w:t>
            </w:r>
          </w:p>
        </w:tc>
        <w:tc>
          <w:tcPr>
            <w:tcW w:w="6184" w:type="dxa"/>
            <w:tcBorders>
              <w:bottom w:val="single" w:sz="4" w:space="0" w:color="auto"/>
            </w:tcBorders>
          </w:tcPr>
          <w:p w14:paraId="124A4D9E" w14:textId="77777777" w:rsidR="00397A72" w:rsidRPr="006C41C3" w:rsidRDefault="00397A72" w:rsidP="00DE7443">
            <w:pPr>
              <w:spacing w:before="60" w:after="0"/>
              <w:rPr>
                <w:i/>
                <w:szCs w:val="22"/>
              </w:rPr>
            </w:pPr>
            <w:r w:rsidRPr="006C41C3">
              <w:rPr>
                <w:szCs w:val="22"/>
              </w:rPr>
              <w:t xml:space="preserve">Náhrada nákladů na výrobu kupónů </w:t>
            </w:r>
            <w:proofErr w:type="spellStart"/>
            <w:r w:rsidR="00D31B83" w:rsidRPr="006C41C3">
              <w:rPr>
                <w:szCs w:val="22"/>
              </w:rPr>
              <w:t>předplatních</w:t>
            </w:r>
            <w:proofErr w:type="spellEnd"/>
            <w:r w:rsidR="00D31B83" w:rsidRPr="006C41C3">
              <w:rPr>
                <w:szCs w:val="22"/>
              </w:rPr>
              <w:t xml:space="preserve"> jízdenek </w:t>
            </w:r>
            <w:r w:rsidRPr="006C41C3">
              <w:rPr>
                <w:szCs w:val="22"/>
              </w:rPr>
              <w:t>se poskytne pouze pro</w:t>
            </w:r>
            <w:r w:rsidR="00D31B83" w:rsidRPr="006C41C3">
              <w:rPr>
                <w:szCs w:val="22"/>
              </w:rPr>
              <w:t xml:space="preserve"> kupóny</w:t>
            </w:r>
            <w:r w:rsidR="00ED28C8" w:rsidRPr="006C41C3">
              <w:rPr>
                <w:szCs w:val="22"/>
              </w:rPr>
              <w:t xml:space="preserve"> zónových</w:t>
            </w:r>
            <w:r w:rsidR="00D31B83" w:rsidRPr="006C41C3">
              <w:rPr>
                <w:szCs w:val="22"/>
              </w:rPr>
              <w:t xml:space="preserve"> </w:t>
            </w:r>
            <w:proofErr w:type="spellStart"/>
            <w:r w:rsidR="00D31B83" w:rsidRPr="006C41C3">
              <w:rPr>
                <w:szCs w:val="22"/>
              </w:rPr>
              <w:t>předplatních</w:t>
            </w:r>
            <w:proofErr w:type="spellEnd"/>
            <w:r w:rsidRPr="006C41C3">
              <w:rPr>
                <w:szCs w:val="22"/>
              </w:rPr>
              <w:t xml:space="preserve"> jízden</w:t>
            </w:r>
            <w:r w:rsidR="00D31B83" w:rsidRPr="006C41C3">
              <w:rPr>
                <w:szCs w:val="22"/>
              </w:rPr>
              <w:t>ek</w:t>
            </w:r>
            <w:r w:rsidRPr="006C41C3">
              <w:rPr>
                <w:szCs w:val="22"/>
              </w:rPr>
              <w:t xml:space="preserve"> vydané pro zóny, v nichž ani v jedné zóně dopravce nereali</w:t>
            </w:r>
            <w:r w:rsidR="00720547">
              <w:rPr>
                <w:szCs w:val="22"/>
              </w:rPr>
              <w:t xml:space="preserve">zuje přepravu, a to ve </w:t>
            </w:r>
            <w:r w:rsidR="00720547" w:rsidRPr="001157BC">
              <w:rPr>
                <w:szCs w:val="22"/>
              </w:rPr>
              <w:t>výši 2,0</w:t>
            </w:r>
            <w:r w:rsidR="00A42590" w:rsidRPr="001157BC">
              <w:rPr>
                <w:szCs w:val="22"/>
              </w:rPr>
              <w:t>0</w:t>
            </w:r>
            <w:r w:rsidR="00D31B83" w:rsidRPr="001157BC">
              <w:rPr>
                <w:szCs w:val="22"/>
              </w:rPr>
              <w:t xml:space="preserve"> Kč za pr</w:t>
            </w:r>
            <w:r w:rsidR="00D31B83" w:rsidRPr="006C41C3">
              <w:rPr>
                <w:szCs w:val="22"/>
              </w:rPr>
              <w:t>odaný kus</w:t>
            </w:r>
            <w:r w:rsidRPr="006C41C3">
              <w:rPr>
                <w:szCs w:val="22"/>
              </w:rPr>
              <w:t>.</w:t>
            </w:r>
          </w:p>
        </w:tc>
      </w:tr>
      <w:tr w:rsidR="005E17AB" w:rsidRPr="00073B13" w14:paraId="4EE9A77C" w14:textId="77777777" w:rsidTr="00123AB6">
        <w:trPr>
          <w:trHeight w:hRule="exact" w:val="2134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14:paraId="09644613" w14:textId="77777777" w:rsidR="005E17AB" w:rsidRPr="00073B13" w:rsidRDefault="00125204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6C41C3">
              <w:br w:type="page"/>
            </w:r>
            <w:r w:rsidR="005E17AB" w:rsidRPr="00073B13">
              <w:br w:type="page"/>
            </w:r>
            <w:r w:rsidR="00123AB6">
              <w:rPr>
                <w:b/>
                <w:szCs w:val="22"/>
              </w:rPr>
              <w:t>ž</w:t>
            </w:r>
          </w:p>
          <w:p w14:paraId="66E0FC8D" w14:textId="77777777" w:rsidR="005E17AB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e</w:t>
            </w:r>
          </w:p>
          <w:p w14:paraId="60458928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l</w:t>
            </w:r>
          </w:p>
          <w:p w14:paraId="66ABBEDC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e</w:t>
            </w:r>
          </w:p>
          <w:p w14:paraId="65C5FD5F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z</w:t>
            </w:r>
          </w:p>
          <w:p w14:paraId="77962496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</w:t>
            </w:r>
          </w:p>
          <w:p w14:paraId="56069117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</w:p>
          <w:p w14:paraId="54F91045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č</w:t>
            </w:r>
          </w:p>
          <w:p w14:paraId="71F21D00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</w:t>
            </w:r>
          </w:p>
          <w:p w14:paraId="704F8574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í</w:t>
            </w:r>
          </w:p>
          <w:p w14:paraId="35BFA81B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</w:p>
          <w:p w14:paraId="14A0DC1E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d</w:t>
            </w:r>
          </w:p>
          <w:p w14:paraId="7A29293C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o</w:t>
            </w:r>
          </w:p>
          <w:p w14:paraId="181FE7CC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</w:p>
          <w:p w14:paraId="1B0C4079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</w:p>
          <w:p w14:paraId="401220BF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a</w:t>
            </w:r>
          </w:p>
          <w:p w14:paraId="127F2179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v</w:t>
            </w:r>
          </w:p>
          <w:p w14:paraId="3233C984" w14:textId="77777777"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</w:p>
          <w:p w14:paraId="07C6AD64" w14:textId="77777777" w:rsidR="00123AB6" w:rsidRPr="00073B13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e</w:t>
            </w:r>
          </w:p>
        </w:tc>
        <w:tc>
          <w:tcPr>
            <w:tcW w:w="2580" w:type="dxa"/>
            <w:tcBorders>
              <w:top w:val="single" w:sz="4" w:space="0" w:color="auto"/>
            </w:tcBorders>
          </w:tcPr>
          <w:p w14:paraId="6BF68009" w14:textId="77777777"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>Jednorázové neadresné jízdenky – výpočet výše úhrady provize</w:t>
            </w:r>
          </w:p>
        </w:tc>
        <w:tc>
          <w:tcPr>
            <w:tcW w:w="6184" w:type="dxa"/>
            <w:tcBorders>
              <w:top w:val="single" w:sz="4" w:space="0" w:color="auto"/>
            </w:tcBorders>
          </w:tcPr>
          <w:p w14:paraId="6A9AC7A3" w14:textId="6BBDEA48"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>Výše úhrady provize se určí dle vzorce p</w:t>
            </w:r>
            <w:r w:rsidRPr="001157BC">
              <w:rPr>
                <w:szCs w:val="22"/>
                <w:lang w:val="en-US"/>
              </w:rPr>
              <w:t>*</w:t>
            </w:r>
            <w:r w:rsidRPr="001157BC">
              <w:rPr>
                <w:szCs w:val="22"/>
              </w:rPr>
              <w:t>(T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>DP</w:t>
            </w:r>
            <w:r w:rsidRPr="001157BC">
              <w:rPr>
                <w:szCs w:val="22"/>
              </w:rPr>
              <w:t xml:space="preserve"> </w:t>
            </w:r>
            <w:r w:rsidR="00123AB6">
              <w:rPr>
                <w:szCs w:val="22"/>
              </w:rPr>
              <w:t>–</w:t>
            </w:r>
            <w:r w:rsidRPr="001157BC">
              <w:rPr>
                <w:szCs w:val="22"/>
              </w:rPr>
              <w:t xml:space="preserve"> 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>DN</w:t>
            </w:r>
            <w:r w:rsidRPr="001157BC">
              <w:rPr>
                <w:szCs w:val="22"/>
              </w:rPr>
              <w:t>), kde p je procentuální výše provize, 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>DP</w:t>
            </w:r>
            <w:r w:rsidRPr="001157BC">
              <w:rPr>
                <w:szCs w:val="22"/>
              </w:rPr>
              <w:t xml:space="preserve"> je tržba (včetně DPH) za jednorázové neadresné jízdenky</w:t>
            </w:r>
            <w:r w:rsidR="00123AB6">
              <w:rPr>
                <w:szCs w:val="22"/>
              </w:rPr>
              <w:t xml:space="preserve"> prodané pod obchodním jménem železničního dopravce</w:t>
            </w:r>
            <w:r w:rsidRPr="001157BC">
              <w:rPr>
                <w:szCs w:val="22"/>
              </w:rPr>
              <w:t xml:space="preserve"> a 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 xml:space="preserve">DN </w:t>
            </w:r>
            <w:r w:rsidRPr="001157BC">
              <w:rPr>
                <w:szCs w:val="22"/>
              </w:rPr>
              <w:t>je tržba (včetně DPH) za jednorázov</w:t>
            </w:r>
            <w:r w:rsidR="00123AB6">
              <w:rPr>
                <w:szCs w:val="22"/>
              </w:rPr>
              <w:t>é neadresné jízdenky náležící železničnímu dopravci</w:t>
            </w:r>
            <w:r w:rsidRPr="001157BC">
              <w:rPr>
                <w:szCs w:val="22"/>
              </w:rPr>
              <w:t xml:space="preserve"> po</w:t>
            </w:r>
            <w:r w:rsidR="00EB4905">
              <w:rPr>
                <w:szCs w:val="22"/>
              </w:rPr>
              <w:t xml:space="preserve"> provedení výpočtu podílu tržeb</w:t>
            </w:r>
            <w:r w:rsidRPr="001157BC">
              <w:rPr>
                <w:szCs w:val="22"/>
              </w:rPr>
              <w:t xml:space="preserve"> jednotlivých dopravců v IDS JMK.</w:t>
            </w:r>
          </w:p>
        </w:tc>
      </w:tr>
      <w:tr w:rsidR="005E17AB" w:rsidRPr="00073B13" w14:paraId="073BA989" w14:textId="77777777" w:rsidTr="00123AB6">
        <w:trPr>
          <w:trHeight w:hRule="exact" w:val="1143"/>
          <w:jc w:val="center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14:paraId="74CB0FC5" w14:textId="77777777" w:rsidR="005E17AB" w:rsidRPr="00073B13" w:rsidRDefault="005E17AB" w:rsidP="00FB6FAF">
            <w:pPr>
              <w:spacing w:before="60" w:after="0"/>
              <w:jc w:val="center"/>
            </w:pPr>
          </w:p>
        </w:tc>
        <w:tc>
          <w:tcPr>
            <w:tcW w:w="2580" w:type="dxa"/>
            <w:tcBorders>
              <w:top w:val="single" w:sz="4" w:space="0" w:color="auto"/>
            </w:tcBorders>
          </w:tcPr>
          <w:p w14:paraId="2D28DC99" w14:textId="77777777"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>Předplatní jízdenky – výpočet výše úhrady provize</w:t>
            </w:r>
          </w:p>
        </w:tc>
        <w:tc>
          <w:tcPr>
            <w:tcW w:w="6184" w:type="dxa"/>
            <w:tcBorders>
              <w:top w:val="single" w:sz="4" w:space="0" w:color="auto"/>
            </w:tcBorders>
          </w:tcPr>
          <w:p w14:paraId="13A39FF1" w14:textId="77777777"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 xml:space="preserve">Výše úhrady provize se určí jako součin výše tržeb z prodaných kupónů úsekových </w:t>
            </w:r>
            <w:proofErr w:type="spellStart"/>
            <w:r w:rsidRPr="001157BC">
              <w:rPr>
                <w:szCs w:val="22"/>
              </w:rPr>
              <w:t>předplatních</w:t>
            </w:r>
            <w:proofErr w:type="spellEnd"/>
            <w:r w:rsidRPr="001157BC">
              <w:rPr>
                <w:szCs w:val="22"/>
              </w:rPr>
              <w:t xml:space="preserve"> jízdenek (včetně DPH) a procentuální výši provize.</w:t>
            </w:r>
          </w:p>
        </w:tc>
      </w:tr>
      <w:tr w:rsidR="005E17AB" w:rsidRPr="00073B13" w14:paraId="1B386C51" w14:textId="77777777" w:rsidTr="00123AB6">
        <w:trPr>
          <w:trHeight w:hRule="exact" w:val="1658"/>
          <w:jc w:val="center"/>
        </w:trPr>
        <w:tc>
          <w:tcPr>
            <w:tcW w:w="446" w:type="dxa"/>
            <w:vMerge/>
          </w:tcPr>
          <w:p w14:paraId="16E39D1A" w14:textId="77777777" w:rsidR="005E17AB" w:rsidRPr="00073B13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</w:p>
        </w:tc>
        <w:tc>
          <w:tcPr>
            <w:tcW w:w="2580" w:type="dxa"/>
          </w:tcPr>
          <w:p w14:paraId="350EA7FE" w14:textId="77777777"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>Předplatní jízdenky – výpočet výše úhrady nákladů na výrobu</w:t>
            </w:r>
          </w:p>
        </w:tc>
        <w:tc>
          <w:tcPr>
            <w:tcW w:w="6184" w:type="dxa"/>
          </w:tcPr>
          <w:p w14:paraId="0E4F81EF" w14:textId="77777777"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 xml:space="preserve">Náhrada nákladů na výrobu kupónů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se poskytne pouze pro všechny prodané kupóny úsekových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a pro kupóny zónových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vydané pro zóny, v nichž ani v jedné zóně </w:t>
            </w:r>
            <w:r w:rsidR="00123AB6">
              <w:rPr>
                <w:szCs w:val="22"/>
              </w:rPr>
              <w:t xml:space="preserve">železniční </w:t>
            </w:r>
            <w:r w:rsidRPr="00073B13">
              <w:rPr>
                <w:szCs w:val="22"/>
              </w:rPr>
              <w:t>dopravce nerealizuje přepravu, a to ve v</w:t>
            </w:r>
            <w:r w:rsidRPr="001157BC">
              <w:rPr>
                <w:szCs w:val="22"/>
              </w:rPr>
              <w:t>ýši 2,00 Kč za pr</w:t>
            </w:r>
            <w:r w:rsidRPr="00073B13">
              <w:rPr>
                <w:szCs w:val="22"/>
              </w:rPr>
              <w:t>odaný kus.</w:t>
            </w:r>
          </w:p>
        </w:tc>
      </w:tr>
      <w:tr w:rsidR="005E17AB" w:rsidRPr="00073B13" w14:paraId="090FD836" w14:textId="77777777" w:rsidTr="00FB6FAF">
        <w:trPr>
          <w:trHeight w:hRule="exact" w:val="1835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5EA025A2" w14:textId="77777777" w:rsidR="005E17AB" w:rsidRPr="00073B13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073B13">
              <w:lastRenderedPageBreak/>
              <w:br w:type="page"/>
            </w:r>
            <w:r>
              <w:rPr>
                <w:b/>
                <w:szCs w:val="22"/>
              </w:rPr>
              <w:t>d</w:t>
            </w:r>
          </w:p>
          <w:p w14:paraId="40D09942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</w:p>
          <w:p w14:paraId="1D9457EA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s</w:t>
            </w:r>
          </w:p>
          <w:p w14:paraId="5EFD64CD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t</w:t>
            </w:r>
          </w:p>
          <w:p w14:paraId="3A11008A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</w:p>
          <w:p w14:paraId="394E6F79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</w:p>
          <w:p w14:paraId="1117376C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b</w:t>
            </w:r>
          </w:p>
          <w:p w14:paraId="42B5E222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u</w:t>
            </w:r>
          </w:p>
          <w:p w14:paraId="56B0F928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t</w:t>
            </w:r>
          </w:p>
          <w:p w14:paraId="5E536652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o</w:t>
            </w:r>
          </w:p>
          <w:p w14:paraId="40893C1E" w14:textId="77777777"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</w:p>
        </w:tc>
        <w:tc>
          <w:tcPr>
            <w:tcW w:w="2580" w:type="dxa"/>
          </w:tcPr>
          <w:p w14:paraId="6BD42D0D" w14:textId="77777777" w:rsidR="005E17AB" w:rsidRPr="00073B13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073B13">
              <w:rPr>
                <w:szCs w:val="22"/>
              </w:rPr>
              <w:t xml:space="preserve">Předplatní jízdenky pro prodej na pobočkách České pošty, </w:t>
            </w:r>
            <w:proofErr w:type="spellStart"/>
            <w:r w:rsidRPr="00073B13">
              <w:rPr>
                <w:szCs w:val="22"/>
              </w:rPr>
              <w:t>s.p</w:t>
            </w:r>
            <w:proofErr w:type="spellEnd"/>
            <w:r w:rsidRPr="00073B13">
              <w:rPr>
                <w:szCs w:val="22"/>
              </w:rPr>
              <w:t>.</w:t>
            </w:r>
            <w:r>
              <w:rPr>
                <w:szCs w:val="22"/>
              </w:rPr>
              <w:t>,</w:t>
            </w:r>
            <w:r w:rsidRPr="00073B13">
              <w:rPr>
                <w:szCs w:val="22"/>
              </w:rPr>
              <w:t xml:space="preserve"> u autodopravců </w:t>
            </w:r>
            <w:r>
              <w:rPr>
                <w:szCs w:val="22"/>
              </w:rPr>
              <w:t xml:space="preserve">a na dalších prodejních místech </w:t>
            </w:r>
            <w:r w:rsidRPr="00073B13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14:paraId="45D149FA" w14:textId="77777777" w:rsidR="005E17AB" w:rsidRPr="00073B13" w:rsidRDefault="005E17AB" w:rsidP="00FB6FAF">
            <w:pPr>
              <w:spacing w:before="60" w:after="60"/>
              <w:rPr>
                <w:szCs w:val="22"/>
              </w:rPr>
            </w:pPr>
            <w:r w:rsidRPr="00073B13">
              <w:rPr>
                <w:szCs w:val="22"/>
              </w:rPr>
              <w:t xml:space="preserve">Výše úhrady provize se určí v závislosti na výši tržeb z prodaných kupónů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a na procentuální výši provize dle smlouvy mezi distributorem a Českou poštou, </w:t>
            </w:r>
            <w:proofErr w:type="spellStart"/>
            <w:r w:rsidRPr="00073B13">
              <w:rPr>
                <w:szCs w:val="22"/>
              </w:rPr>
              <w:t>s.p</w:t>
            </w:r>
            <w:proofErr w:type="spellEnd"/>
            <w:r w:rsidRPr="00073B13">
              <w:rPr>
                <w:szCs w:val="22"/>
              </w:rPr>
              <w:t>. (resp. autodopravcem</w:t>
            </w:r>
            <w:r>
              <w:rPr>
                <w:szCs w:val="22"/>
              </w:rPr>
              <w:t xml:space="preserve"> a dalším prodejním místem</w:t>
            </w:r>
            <w:r w:rsidRPr="00073B13">
              <w:rPr>
                <w:szCs w:val="22"/>
              </w:rPr>
              <w:t>).</w:t>
            </w:r>
          </w:p>
        </w:tc>
      </w:tr>
      <w:tr w:rsidR="005E17AB" w:rsidRPr="00073B13" w14:paraId="21658106" w14:textId="77777777" w:rsidTr="00FB6FAF">
        <w:trPr>
          <w:trHeight w:hRule="exact" w:val="2118"/>
          <w:jc w:val="center"/>
        </w:trPr>
        <w:tc>
          <w:tcPr>
            <w:tcW w:w="446" w:type="dxa"/>
            <w:vMerge/>
          </w:tcPr>
          <w:p w14:paraId="3FE641AB" w14:textId="77777777" w:rsidR="005E17AB" w:rsidRPr="00073B13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7F7223D8" w14:textId="77777777" w:rsidR="005E17AB" w:rsidRPr="00073B13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073B13">
              <w:rPr>
                <w:szCs w:val="22"/>
              </w:rPr>
              <w:t xml:space="preserve">Předplatní jízdenky pro prodej </w:t>
            </w:r>
            <w:r>
              <w:rPr>
                <w:szCs w:val="22"/>
              </w:rPr>
              <w:t xml:space="preserve">na pobočkách České pošty, </w:t>
            </w:r>
            <w:proofErr w:type="spellStart"/>
            <w:r>
              <w:rPr>
                <w:szCs w:val="22"/>
              </w:rPr>
              <w:t>s.p</w:t>
            </w:r>
            <w:proofErr w:type="spellEnd"/>
            <w:r>
              <w:rPr>
                <w:szCs w:val="22"/>
              </w:rPr>
              <w:t>.,</w:t>
            </w:r>
            <w:r w:rsidRPr="00073B13">
              <w:rPr>
                <w:szCs w:val="22"/>
              </w:rPr>
              <w:t xml:space="preserve"> u autodopravců </w:t>
            </w:r>
            <w:r>
              <w:rPr>
                <w:szCs w:val="22"/>
              </w:rPr>
              <w:t xml:space="preserve">a na dalších prodejních místech </w:t>
            </w:r>
            <w:r w:rsidRPr="00073B13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14:paraId="58D616CB" w14:textId="77777777"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 xml:space="preserve">Měsíčně bude hrazena poměrná část (většinou 1/12) z celkových ročních nákladů na výrobu příslušných kupónů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jízdenek.</w:t>
            </w:r>
          </w:p>
          <w:p w14:paraId="2835575E" w14:textId="77777777" w:rsidR="005E17AB" w:rsidRPr="00073B13" w:rsidRDefault="005E17AB" w:rsidP="00FB6FAF">
            <w:pPr>
              <w:spacing w:before="0" w:after="0"/>
              <w:rPr>
                <w:szCs w:val="22"/>
              </w:rPr>
            </w:pPr>
            <w:r w:rsidRPr="00073B13">
              <w:rPr>
                <w:szCs w:val="22"/>
              </w:rPr>
              <w:t>Dále bude hrazena část z celkových ročních nákladů na výrobu průkazek včetně holografických přelepek a obalů dle smlouvy mezi distributorem a KORDIS.</w:t>
            </w:r>
          </w:p>
        </w:tc>
      </w:tr>
      <w:tr w:rsidR="005E17AB" w:rsidRPr="00073B13" w14:paraId="63B6AE2C" w14:textId="77777777" w:rsidTr="00FB548E">
        <w:trPr>
          <w:trHeight w:hRule="exact" w:val="1325"/>
          <w:jc w:val="center"/>
        </w:trPr>
        <w:tc>
          <w:tcPr>
            <w:tcW w:w="446" w:type="dxa"/>
            <w:vMerge/>
          </w:tcPr>
          <w:p w14:paraId="4E138EC8" w14:textId="77777777" w:rsidR="005E17AB" w:rsidRPr="00073B13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5F59730F" w14:textId="77777777" w:rsidR="005E17AB" w:rsidRPr="00073B13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073B13">
              <w:rPr>
                <w:szCs w:val="22"/>
              </w:rPr>
              <w:t xml:space="preserve">Zajištění distribuce a prodeje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IDS JMK</w:t>
            </w:r>
          </w:p>
        </w:tc>
        <w:tc>
          <w:tcPr>
            <w:tcW w:w="6184" w:type="dxa"/>
          </w:tcPr>
          <w:p w14:paraId="059FEF94" w14:textId="77777777"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 xml:space="preserve">Měsíčně budou hrazeny náklady spojené se zajištěním distribuce a prodeje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IDS JMK</w:t>
            </w:r>
            <w:r>
              <w:rPr>
                <w:szCs w:val="22"/>
              </w:rPr>
              <w:t xml:space="preserve"> na pobočkách České pošty </w:t>
            </w:r>
            <w:proofErr w:type="spellStart"/>
            <w:r>
              <w:rPr>
                <w:szCs w:val="22"/>
              </w:rPr>
              <w:t>s.p</w:t>
            </w:r>
            <w:proofErr w:type="spellEnd"/>
            <w:r>
              <w:rPr>
                <w:szCs w:val="22"/>
              </w:rPr>
              <w:t>.,</w:t>
            </w:r>
            <w:r w:rsidRPr="00073B13">
              <w:rPr>
                <w:szCs w:val="22"/>
              </w:rPr>
              <w:t xml:space="preserve"> u autodopravců</w:t>
            </w:r>
            <w:r>
              <w:rPr>
                <w:szCs w:val="22"/>
              </w:rPr>
              <w:t xml:space="preserve"> a na dalších prodejních místech</w:t>
            </w:r>
            <w:r w:rsidRPr="00073B13">
              <w:rPr>
                <w:szCs w:val="22"/>
              </w:rPr>
              <w:t xml:space="preserve"> dle smlouvy mezi distributorem a KORDIS.</w:t>
            </w:r>
          </w:p>
        </w:tc>
      </w:tr>
    </w:tbl>
    <w:p w14:paraId="7244AAAB" w14:textId="77777777" w:rsidR="007944E6" w:rsidRPr="004C0749" w:rsidRDefault="007944E6" w:rsidP="003C2E91">
      <w:pPr>
        <w:spacing w:before="0" w:after="0"/>
      </w:pPr>
    </w:p>
    <w:sectPr w:rsidR="007944E6" w:rsidRPr="004C0749" w:rsidSect="00BE5E9E">
      <w:headerReference w:type="default" r:id="rId12"/>
      <w:footerReference w:type="default" r:id="rId13"/>
      <w:headerReference w:type="first" r:id="rId14"/>
      <w:pgSz w:w="11907" w:h="16840" w:code="9"/>
      <w:pgMar w:top="1247" w:right="1418" w:bottom="1134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20C0F" w14:textId="77777777" w:rsidR="006C559C" w:rsidRDefault="006C559C">
      <w:r>
        <w:separator/>
      </w:r>
    </w:p>
  </w:endnote>
  <w:endnote w:type="continuationSeparator" w:id="0">
    <w:p w14:paraId="6B1C474C" w14:textId="77777777" w:rsidR="006C559C" w:rsidRDefault="006C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03BBA" w14:textId="77777777" w:rsidR="007944E6" w:rsidRDefault="007944E6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5C6404">
      <w:rPr>
        <w:rStyle w:val="slostrnky"/>
        <w:noProof/>
        <w:sz w:val="20"/>
      </w:rPr>
      <w:t>4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0282" w14:textId="77777777" w:rsidR="006C559C" w:rsidRDefault="006C559C">
      <w:r>
        <w:separator/>
      </w:r>
    </w:p>
  </w:footnote>
  <w:footnote w:type="continuationSeparator" w:id="0">
    <w:p w14:paraId="644BFF93" w14:textId="77777777" w:rsidR="006C559C" w:rsidRDefault="006C5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2584" w14:textId="77777777" w:rsidR="007944E6" w:rsidRDefault="007944E6">
    <w:pPr>
      <w:pStyle w:val="Zhlav"/>
      <w:pBdr>
        <w:bottom w:val="single" w:sz="4" w:space="1" w:color="auto"/>
      </w:pBdr>
      <w:rPr>
        <w:sz w:val="22"/>
      </w:rPr>
    </w:pPr>
    <w:r>
      <w:rPr>
        <w:sz w:val="22"/>
      </w:rPr>
      <w:t>Standardy finančníc</w:t>
    </w:r>
    <w:r w:rsidR="005C76E1">
      <w:rPr>
        <w:sz w:val="22"/>
      </w:rPr>
      <w:t>h toků v</w:t>
    </w:r>
    <w:r w:rsidR="0062203C">
      <w:rPr>
        <w:sz w:val="22"/>
      </w:rPr>
      <w:t> </w:t>
    </w:r>
    <w:r>
      <w:rPr>
        <w:sz w:val="22"/>
      </w:rPr>
      <w:t>IDS JMK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C3A15" w14:textId="77777777" w:rsidR="007944E6" w:rsidRDefault="007944E6" w:rsidP="00203DCC">
    <w:pPr>
      <w:pStyle w:val="Zhlav"/>
      <w:spacing w:after="0"/>
      <w:jc w:val="right"/>
    </w:pPr>
    <w:r>
      <w:t xml:space="preserve">Příloha č. </w:t>
    </w:r>
    <w:r w:rsidR="005D4870">
      <w:t>4</w:t>
    </w:r>
  </w:p>
  <w:p w14:paraId="5B5D25FF" w14:textId="77777777" w:rsidR="007944E6" w:rsidRDefault="007944E6" w:rsidP="00203DCC">
    <w:pPr>
      <w:pStyle w:val="Zhlav"/>
      <w:jc w:val="right"/>
    </w:pPr>
    <w:r>
      <w:t>Část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73460"/>
    <w:multiLevelType w:val="hybridMultilevel"/>
    <w:tmpl w:val="09242EB2"/>
    <w:lvl w:ilvl="0" w:tplc="C65EB3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795795"/>
    <w:multiLevelType w:val="hybridMultilevel"/>
    <w:tmpl w:val="66D80040"/>
    <w:lvl w:ilvl="0" w:tplc="AB1AA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736693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3C6D78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06A563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32036C0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3C2A30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8CECF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29B42D8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B5C02F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1EE27FB"/>
    <w:multiLevelType w:val="hybridMultilevel"/>
    <w:tmpl w:val="0382DEEA"/>
    <w:lvl w:ilvl="0" w:tplc="F9DE8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FCE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50C6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BA3B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6BD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A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E98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428E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6C82E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9B6D72"/>
    <w:multiLevelType w:val="hybridMultilevel"/>
    <w:tmpl w:val="A6F6CC54"/>
    <w:lvl w:ilvl="0" w:tplc="13948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66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02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ACD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A2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A9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02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91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F4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1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 w:numId="13">
    <w:abstractNumId w:val="3"/>
  </w:num>
  <w:num w:numId="1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rolím Zdeněk">
    <w15:presenceInfo w15:providerId="AD" w15:userId="S-1-5-21-1960408961-606747145-682003330-37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BA"/>
    <w:rsid w:val="00001AA9"/>
    <w:rsid w:val="00003F99"/>
    <w:rsid w:val="000169CC"/>
    <w:rsid w:val="00020C51"/>
    <w:rsid w:val="000302A2"/>
    <w:rsid w:val="000366AE"/>
    <w:rsid w:val="00044C26"/>
    <w:rsid w:val="000520A6"/>
    <w:rsid w:val="00057FC1"/>
    <w:rsid w:val="000707D6"/>
    <w:rsid w:val="0007125B"/>
    <w:rsid w:val="0007226A"/>
    <w:rsid w:val="00073B13"/>
    <w:rsid w:val="000762EC"/>
    <w:rsid w:val="000862A3"/>
    <w:rsid w:val="00086922"/>
    <w:rsid w:val="00087560"/>
    <w:rsid w:val="0009022E"/>
    <w:rsid w:val="00097A03"/>
    <w:rsid w:val="000A54DD"/>
    <w:rsid w:val="000A734E"/>
    <w:rsid w:val="000C3C38"/>
    <w:rsid w:val="000C76E8"/>
    <w:rsid w:val="000D3CF9"/>
    <w:rsid w:val="000F04C9"/>
    <w:rsid w:val="000F59BC"/>
    <w:rsid w:val="0010250F"/>
    <w:rsid w:val="0010417E"/>
    <w:rsid w:val="0011161D"/>
    <w:rsid w:val="001157BC"/>
    <w:rsid w:val="00122223"/>
    <w:rsid w:val="00123AB6"/>
    <w:rsid w:val="00125204"/>
    <w:rsid w:val="00126AA1"/>
    <w:rsid w:val="001360B9"/>
    <w:rsid w:val="001423BA"/>
    <w:rsid w:val="00142696"/>
    <w:rsid w:val="00162211"/>
    <w:rsid w:val="00171947"/>
    <w:rsid w:val="001722D0"/>
    <w:rsid w:val="00172332"/>
    <w:rsid w:val="0017270A"/>
    <w:rsid w:val="00173B20"/>
    <w:rsid w:val="00177A02"/>
    <w:rsid w:val="001806CD"/>
    <w:rsid w:val="0018379D"/>
    <w:rsid w:val="001920A3"/>
    <w:rsid w:val="001964D5"/>
    <w:rsid w:val="001A1E34"/>
    <w:rsid w:val="001A2F43"/>
    <w:rsid w:val="001B0EC3"/>
    <w:rsid w:val="001B113B"/>
    <w:rsid w:val="001B11B2"/>
    <w:rsid w:val="001B2954"/>
    <w:rsid w:val="001B5224"/>
    <w:rsid w:val="001B5B45"/>
    <w:rsid w:val="001B6B3D"/>
    <w:rsid w:val="001C1CA8"/>
    <w:rsid w:val="001C5817"/>
    <w:rsid w:val="001C6983"/>
    <w:rsid w:val="001C6AD1"/>
    <w:rsid w:val="001D27FF"/>
    <w:rsid w:val="001E2993"/>
    <w:rsid w:val="001E55AE"/>
    <w:rsid w:val="001E67C6"/>
    <w:rsid w:val="001F16AF"/>
    <w:rsid w:val="001F44F7"/>
    <w:rsid w:val="001F6204"/>
    <w:rsid w:val="00203DCC"/>
    <w:rsid w:val="00204FE9"/>
    <w:rsid w:val="00211113"/>
    <w:rsid w:val="00212EE1"/>
    <w:rsid w:val="0021365F"/>
    <w:rsid w:val="00216241"/>
    <w:rsid w:val="002175D7"/>
    <w:rsid w:val="0025497E"/>
    <w:rsid w:val="00256178"/>
    <w:rsid w:val="00265DC7"/>
    <w:rsid w:val="002718E2"/>
    <w:rsid w:val="0027347C"/>
    <w:rsid w:val="002775FF"/>
    <w:rsid w:val="0028168F"/>
    <w:rsid w:val="00282742"/>
    <w:rsid w:val="00285461"/>
    <w:rsid w:val="002941FA"/>
    <w:rsid w:val="0029597A"/>
    <w:rsid w:val="002A05C7"/>
    <w:rsid w:val="002A6186"/>
    <w:rsid w:val="002B0D48"/>
    <w:rsid w:val="002B6F46"/>
    <w:rsid w:val="002D05E1"/>
    <w:rsid w:val="002E1E36"/>
    <w:rsid w:val="002E7B4F"/>
    <w:rsid w:val="002F689E"/>
    <w:rsid w:val="00300BBA"/>
    <w:rsid w:val="003041EE"/>
    <w:rsid w:val="0030435B"/>
    <w:rsid w:val="00310A47"/>
    <w:rsid w:val="00315349"/>
    <w:rsid w:val="00322D1B"/>
    <w:rsid w:val="0032429C"/>
    <w:rsid w:val="00327127"/>
    <w:rsid w:val="003304C4"/>
    <w:rsid w:val="00336A41"/>
    <w:rsid w:val="00343827"/>
    <w:rsid w:val="00347E98"/>
    <w:rsid w:val="00357603"/>
    <w:rsid w:val="00361C2B"/>
    <w:rsid w:val="00382297"/>
    <w:rsid w:val="0038646A"/>
    <w:rsid w:val="0039246B"/>
    <w:rsid w:val="003937EB"/>
    <w:rsid w:val="003957DA"/>
    <w:rsid w:val="00397A72"/>
    <w:rsid w:val="003A0AC1"/>
    <w:rsid w:val="003A67E5"/>
    <w:rsid w:val="003B744D"/>
    <w:rsid w:val="003C2E91"/>
    <w:rsid w:val="003C3742"/>
    <w:rsid w:val="003D2109"/>
    <w:rsid w:val="003D28C2"/>
    <w:rsid w:val="003D7570"/>
    <w:rsid w:val="003E04BA"/>
    <w:rsid w:val="003E5666"/>
    <w:rsid w:val="003F1827"/>
    <w:rsid w:val="003F5051"/>
    <w:rsid w:val="003F5BDA"/>
    <w:rsid w:val="004020B5"/>
    <w:rsid w:val="004136BB"/>
    <w:rsid w:val="00421BF0"/>
    <w:rsid w:val="00426904"/>
    <w:rsid w:val="00431AD2"/>
    <w:rsid w:val="00434067"/>
    <w:rsid w:val="004365D6"/>
    <w:rsid w:val="00440E29"/>
    <w:rsid w:val="00442818"/>
    <w:rsid w:val="004441FD"/>
    <w:rsid w:val="00447FE4"/>
    <w:rsid w:val="00460B48"/>
    <w:rsid w:val="00473135"/>
    <w:rsid w:val="00481B0B"/>
    <w:rsid w:val="00485A8F"/>
    <w:rsid w:val="004A070B"/>
    <w:rsid w:val="004B2B8F"/>
    <w:rsid w:val="004B6457"/>
    <w:rsid w:val="004B7652"/>
    <w:rsid w:val="004B7C17"/>
    <w:rsid w:val="004C0749"/>
    <w:rsid w:val="004C22E7"/>
    <w:rsid w:val="004E4E4E"/>
    <w:rsid w:val="004E7CC9"/>
    <w:rsid w:val="004F3E1A"/>
    <w:rsid w:val="00510EA5"/>
    <w:rsid w:val="00524250"/>
    <w:rsid w:val="0052753A"/>
    <w:rsid w:val="00534C02"/>
    <w:rsid w:val="005431C3"/>
    <w:rsid w:val="00545943"/>
    <w:rsid w:val="00545F49"/>
    <w:rsid w:val="00547F22"/>
    <w:rsid w:val="00557643"/>
    <w:rsid w:val="00572D99"/>
    <w:rsid w:val="00572E3A"/>
    <w:rsid w:val="00583253"/>
    <w:rsid w:val="00587A63"/>
    <w:rsid w:val="0059188C"/>
    <w:rsid w:val="00592E58"/>
    <w:rsid w:val="005A0720"/>
    <w:rsid w:val="005A7DBA"/>
    <w:rsid w:val="005B42DE"/>
    <w:rsid w:val="005C0D02"/>
    <w:rsid w:val="005C152A"/>
    <w:rsid w:val="005C6404"/>
    <w:rsid w:val="005C6CD4"/>
    <w:rsid w:val="005C76E1"/>
    <w:rsid w:val="005D4870"/>
    <w:rsid w:val="005D6ECF"/>
    <w:rsid w:val="005E11E2"/>
    <w:rsid w:val="005E17AB"/>
    <w:rsid w:val="005E532D"/>
    <w:rsid w:val="005E6FD6"/>
    <w:rsid w:val="005F13C1"/>
    <w:rsid w:val="005F4881"/>
    <w:rsid w:val="005F553E"/>
    <w:rsid w:val="005F61DA"/>
    <w:rsid w:val="00613119"/>
    <w:rsid w:val="006212F5"/>
    <w:rsid w:val="0062203C"/>
    <w:rsid w:val="00627F69"/>
    <w:rsid w:val="00641EEA"/>
    <w:rsid w:val="00655230"/>
    <w:rsid w:val="00667FB3"/>
    <w:rsid w:val="00674513"/>
    <w:rsid w:val="006814C2"/>
    <w:rsid w:val="00681732"/>
    <w:rsid w:val="00693315"/>
    <w:rsid w:val="00697DF0"/>
    <w:rsid w:val="006A3CC5"/>
    <w:rsid w:val="006A6B6E"/>
    <w:rsid w:val="006B0B72"/>
    <w:rsid w:val="006C41C3"/>
    <w:rsid w:val="006C559C"/>
    <w:rsid w:val="006D31B3"/>
    <w:rsid w:val="00703798"/>
    <w:rsid w:val="00711B3E"/>
    <w:rsid w:val="00717ABD"/>
    <w:rsid w:val="00720547"/>
    <w:rsid w:val="0073116C"/>
    <w:rsid w:val="007407AF"/>
    <w:rsid w:val="0074222D"/>
    <w:rsid w:val="007534A8"/>
    <w:rsid w:val="007563B1"/>
    <w:rsid w:val="0075793B"/>
    <w:rsid w:val="00760907"/>
    <w:rsid w:val="0076100B"/>
    <w:rsid w:val="007663DB"/>
    <w:rsid w:val="00772304"/>
    <w:rsid w:val="007744DE"/>
    <w:rsid w:val="00775B64"/>
    <w:rsid w:val="007877FA"/>
    <w:rsid w:val="007944E6"/>
    <w:rsid w:val="00797E05"/>
    <w:rsid w:val="007B71A9"/>
    <w:rsid w:val="007D2E6F"/>
    <w:rsid w:val="007D3C47"/>
    <w:rsid w:val="007D6B23"/>
    <w:rsid w:val="007D7FB6"/>
    <w:rsid w:val="007E4AE9"/>
    <w:rsid w:val="007E5C9C"/>
    <w:rsid w:val="007E600E"/>
    <w:rsid w:val="007F276D"/>
    <w:rsid w:val="00813264"/>
    <w:rsid w:val="0081605A"/>
    <w:rsid w:val="00821EF6"/>
    <w:rsid w:val="008276A3"/>
    <w:rsid w:val="00833E9A"/>
    <w:rsid w:val="00854A50"/>
    <w:rsid w:val="00882F8A"/>
    <w:rsid w:val="0089049F"/>
    <w:rsid w:val="008912C3"/>
    <w:rsid w:val="00891A13"/>
    <w:rsid w:val="008B23FF"/>
    <w:rsid w:val="008B28AF"/>
    <w:rsid w:val="008B6911"/>
    <w:rsid w:val="008B7689"/>
    <w:rsid w:val="008C30E6"/>
    <w:rsid w:val="008C7B84"/>
    <w:rsid w:val="008D2218"/>
    <w:rsid w:val="008D6552"/>
    <w:rsid w:val="008E23CB"/>
    <w:rsid w:val="008E2473"/>
    <w:rsid w:val="008E5A08"/>
    <w:rsid w:val="008E7D08"/>
    <w:rsid w:val="008F2749"/>
    <w:rsid w:val="008F4B23"/>
    <w:rsid w:val="008F7308"/>
    <w:rsid w:val="00901A31"/>
    <w:rsid w:val="00905008"/>
    <w:rsid w:val="00920DF6"/>
    <w:rsid w:val="00926DFB"/>
    <w:rsid w:val="00933E8B"/>
    <w:rsid w:val="009378CB"/>
    <w:rsid w:val="009442D7"/>
    <w:rsid w:val="009459E9"/>
    <w:rsid w:val="009501F2"/>
    <w:rsid w:val="009600A3"/>
    <w:rsid w:val="00964CEF"/>
    <w:rsid w:val="00965DFA"/>
    <w:rsid w:val="009672F3"/>
    <w:rsid w:val="00971902"/>
    <w:rsid w:val="0097190D"/>
    <w:rsid w:val="00973856"/>
    <w:rsid w:val="00974AA6"/>
    <w:rsid w:val="009751B7"/>
    <w:rsid w:val="00976EDB"/>
    <w:rsid w:val="00980435"/>
    <w:rsid w:val="009861AF"/>
    <w:rsid w:val="009925CD"/>
    <w:rsid w:val="009C0827"/>
    <w:rsid w:val="009C770B"/>
    <w:rsid w:val="009C7721"/>
    <w:rsid w:val="009E0F4F"/>
    <w:rsid w:val="009F6A57"/>
    <w:rsid w:val="00A167A7"/>
    <w:rsid w:val="00A26946"/>
    <w:rsid w:val="00A27117"/>
    <w:rsid w:val="00A30395"/>
    <w:rsid w:val="00A41D40"/>
    <w:rsid w:val="00A42590"/>
    <w:rsid w:val="00A477AC"/>
    <w:rsid w:val="00A64789"/>
    <w:rsid w:val="00A651EA"/>
    <w:rsid w:val="00A75D12"/>
    <w:rsid w:val="00A87CDC"/>
    <w:rsid w:val="00A93DC7"/>
    <w:rsid w:val="00A94152"/>
    <w:rsid w:val="00AA42EE"/>
    <w:rsid w:val="00AA4756"/>
    <w:rsid w:val="00AB00D5"/>
    <w:rsid w:val="00AB1279"/>
    <w:rsid w:val="00AB3750"/>
    <w:rsid w:val="00AB72D4"/>
    <w:rsid w:val="00AC316C"/>
    <w:rsid w:val="00AC69DD"/>
    <w:rsid w:val="00AC78A5"/>
    <w:rsid w:val="00AF4B4E"/>
    <w:rsid w:val="00AF7BD1"/>
    <w:rsid w:val="00B05D04"/>
    <w:rsid w:val="00B16F98"/>
    <w:rsid w:val="00B32228"/>
    <w:rsid w:val="00B327D2"/>
    <w:rsid w:val="00B4298D"/>
    <w:rsid w:val="00B50A98"/>
    <w:rsid w:val="00B5166B"/>
    <w:rsid w:val="00B6283A"/>
    <w:rsid w:val="00B65758"/>
    <w:rsid w:val="00B91522"/>
    <w:rsid w:val="00B950B2"/>
    <w:rsid w:val="00BA2DF1"/>
    <w:rsid w:val="00BA4151"/>
    <w:rsid w:val="00BA4EF3"/>
    <w:rsid w:val="00BA7361"/>
    <w:rsid w:val="00BA7E1A"/>
    <w:rsid w:val="00BD1875"/>
    <w:rsid w:val="00BD1CDC"/>
    <w:rsid w:val="00BD7892"/>
    <w:rsid w:val="00BE0389"/>
    <w:rsid w:val="00BE5E9E"/>
    <w:rsid w:val="00BF25CE"/>
    <w:rsid w:val="00C000CF"/>
    <w:rsid w:val="00C00632"/>
    <w:rsid w:val="00C01BE2"/>
    <w:rsid w:val="00C05C6D"/>
    <w:rsid w:val="00C13FB1"/>
    <w:rsid w:val="00C1425D"/>
    <w:rsid w:val="00C14F4F"/>
    <w:rsid w:val="00C35F2E"/>
    <w:rsid w:val="00C36B34"/>
    <w:rsid w:val="00C40EB5"/>
    <w:rsid w:val="00C543B7"/>
    <w:rsid w:val="00C6753B"/>
    <w:rsid w:val="00C71F1A"/>
    <w:rsid w:val="00C7668B"/>
    <w:rsid w:val="00C806C4"/>
    <w:rsid w:val="00C93045"/>
    <w:rsid w:val="00CC2003"/>
    <w:rsid w:val="00CC4EE1"/>
    <w:rsid w:val="00CC5766"/>
    <w:rsid w:val="00CE29A5"/>
    <w:rsid w:val="00D01D46"/>
    <w:rsid w:val="00D030DA"/>
    <w:rsid w:val="00D04436"/>
    <w:rsid w:val="00D052F1"/>
    <w:rsid w:val="00D11C36"/>
    <w:rsid w:val="00D122CD"/>
    <w:rsid w:val="00D14CF9"/>
    <w:rsid w:val="00D22450"/>
    <w:rsid w:val="00D237F2"/>
    <w:rsid w:val="00D31B83"/>
    <w:rsid w:val="00D32ED9"/>
    <w:rsid w:val="00D352A6"/>
    <w:rsid w:val="00D47917"/>
    <w:rsid w:val="00D50B32"/>
    <w:rsid w:val="00D50DA8"/>
    <w:rsid w:val="00D51BB4"/>
    <w:rsid w:val="00D562BB"/>
    <w:rsid w:val="00D61591"/>
    <w:rsid w:val="00D616A7"/>
    <w:rsid w:val="00D6337A"/>
    <w:rsid w:val="00D71076"/>
    <w:rsid w:val="00D82903"/>
    <w:rsid w:val="00D95D22"/>
    <w:rsid w:val="00DA60E1"/>
    <w:rsid w:val="00DB2256"/>
    <w:rsid w:val="00DB71F1"/>
    <w:rsid w:val="00DC1049"/>
    <w:rsid w:val="00DC6660"/>
    <w:rsid w:val="00DD0663"/>
    <w:rsid w:val="00DD0822"/>
    <w:rsid w:val="00DD25E7"/>
    <w:rsid w:val="00DE7443"/>
    <w:rsid w:val="00DE7487"/>
    <w:rsid w:val="00DE7C92"/>
    <w:rsid w:val="00E03CF4"/>
    <w:rsid w:val="00E32FCD"/>
    <w:rsid w:val="00E342FD"/>
    <w:rsid w:val="00E3784C"/>
    <w:rsid w:val="00E3787D"/>
    <w:rsid w:val="00E4445C"/>
    <w:rsid w:val="00E46E04"/>
    <w:rsid w:val="00E50A24"/>
    <w:rsid w:val="00E54654"/>
    <w:rsid w:val="00E6075D"/>
    <w:rsid w:val="00E715FE"/>
    <w:rsid w:val="00E84FC8"/>
    <w:rsid w:val="00E942A9"/>
    <w:rsid w:val="00E968E0"/>
    <w:rsid w:val="00EA000B"/>
    <w:rsid w:val="00EA3CC7"/>
    <w:rsid w:val="00EA403E"/>
    <w:rsid w:val="00EB1129"/>
    <w:rsid w:val="00EB4905"/>
    <w:rsid w:val="00EC1CA7"/>
    <w:rsid w:val="00EC544A"/>
    <w:rsid w:val="00ED28C8"/>
    <w:rsid w:val="00F11EA1"/>
    <w:rsid w:val="00F254B7"/>
    <w:rsid w:val="00F31297"/>
    <w:rsid w:val="00F3262C"/>
    <w:rsid w:val="00F32848"/>
    <w:rsid w:val="00F4355E"/>
    <w:rsid w:val="00F44038"/>
    <w:rsid w:val="00F47D33"/>
    <w:rsid w:val="00F51741"/>
    <w:rsid w:val="00F6087F"/>
    <w:rsid w:val="00F63845"/>
    <w:rsid w:val="00F63D1D"/>
    <w:rsid w:val="00F64142"/>
    <w:rsid w:val="00F6580E"/>
    <w:rsid w:val="00F721A5"/>
    <w:rsid w:val="00F730BD"/>
    <w:rsid w:val="00F8032B"/>
    <w:rsid w:val="00F84D8C"/>
    <w:rsid w:val="00F85169"/>
    <w:rsid w:val="00F8573E"/>
    <w:rsid w:val="00F96D54"/>
    <w:rsid w:val="00FA0868"/>
    <w:rsid w:val="00FA0ED2"/>
    <w:rsid w:val="00FA2F08"/>
    <w:rsid w:val="00FA3F15"/>
    <w:rsid w:val="00FB0B89"/>
    <w:rsid w:val="00FB548E"/>
    <w:rsid w:val="00FC035C"/>
    <w:rsid w:val="00FC372B"/>
    <w:rsid w:val="00FC6A83"/>
    <w:rsid w:val="00FD2458"/>
    <w:rsid w:val="00FE061B"/>
    <w:rsid w:val="00FE4BA5"/>
    <w:rsid w:val="00FE4C7B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C7D5CC5"/>
  <w15:docId w15:val="{E2494444-59FD-4919-8FB8-802D1BFC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2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250EB-653F-4DAF-8159-E8C44688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1934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 - IDS JMK</vt:lpstr>
    </vt:vector>
  </TitlesOfParts>
  <Company>KORDIS JMK</Company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 - IDS JMK</dc:title>
  <dc:creator>Květoslav Havlík</dc:creator>
  <cp:lastModifiedBy>Jarolím Zdeněk</cp:lastModifiedBy>
  <cp:revision>2</cp:revision>
  <cp:lastPrinted>2017-12-07T12:21:00Z</cp:lastPrinted>
  <dcterms:created xsi:type="dcterms:W3CDTF">2018-10-04T08:39:00Z</dcterms:created>
  <dcterms:modified xsi:type="dcterms:W3CDTF">2018-10-04T08:39:00Z</dcterms:modified>
</cp:coreProperties>
</file>